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497F3" w14:textId="7502A774" w:rsidR="00480C58" w:rsidRPr="00480C58" w:rsidRDefault="000D7880" w:rsidP="00480C58">
      <w:r w:rsidRPr="00480C58">
        <w:rPr>
          <w:b/>
          <w:noProof/>
          <w:color w:val="FFFFFF" w:themeColor="background1"/>
        </w:rPr>
        <mc:AlternateContent>
          <mc:Choice Requires="wps">
            <w:drawing>
              <wp:anchor distT="45720" distB="45720" distL="114300" distR="114300" simplePos="0" relativeHeight="251661312" behindDoc="0" locked="0" layoutInCell="1" allowOverlap="1" wp14:anchorId="4ABB73D2" wp14:editId="62948C3E">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0A8CD5CB" w14:textId="65F86FCE" w:rsidR="00F46310" w:rsidRDefault="00F463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BB73D2"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" fillcolor="#00afaa" stroked="f">
                <v:textbox>
                  <w:txbxContent>
                    <w:p w14:paraId="0A8CD5CB" w14:textId="65F86FCE" w:rsidR="00F46310" w:rsidRDefault="00F46310"/>
                  </w:txbxContent>
                </v:textbox>
                <w10:wrap type="square"/>
              </v:shape>
            </w:pict>
          </mc:Fallback>
        </mc:AlternateContent>
      </w:r>
      <w:r w:rsidR="00480C58">
        <w:rPr>
          <w:noProof/>
        </w:rPr>
        <mc:AlternateContent>
          <mc:Choice Requires="wps">
            <w:drawing>
              <wp:anchor distT="45720" distB="45720" distL="114300" distR="114300" simplePos="0" relativeHeight="251663360" behindDoc="0" locked="0" layoutInCell="1" allowOverlap="1" wp14:anchorId="65CC2666" wp14:editId="02F3B32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5F028ECF" w14:textId="012F7EBA" w:rsidR="00F46310" w:rsidRPr="00480C58" w:rsidRDefault="00F46310" w:rsidP="00480C58">
                            <w:pPr>
                              <w:pStyle w:val="Documentnumber"/>
                              <w:rPr>
                                <w:b/>
                                <w:color w:val="FFFFFF" w:themeColor="background1"/>
                                <w:sz w:val="50"/>
                                <w:szCs w:val="50"/>
                              </w:rPr>
                            </w:pPr>
                            <w:r w:rsidRPr="00480C58">
                              <w:rPr>
                                <w:b/>
                                <w:color w:val="FFFFFF" w:themeColor="background1"/>
                                <w:sz w:val="50"/>
                                <w:szCs w:val="50"/>
                              </w:rPr>
                              <w:t>IALA Model Course</w:t>
                            </w:r>
                          </w:p>
                          <w:p w14:paraId="2BD2C40D" w14:textId="1356BA23" w:rsidR="00F46310" w:rsidRDefault="00F4631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CC2666"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" filled="f" stroked="f">
                <v:textbox style="mso-fit-shape-to-text:t">
                  <w:txbxContent>
                    <w:p w14:paraId="5F028ECF" w14:textId="012F7EBA" w:rsidR="00F46310" w:rsidRPr="00480C58" w:rsidRDefault="00F46310" w:rsidP="00480C58">
                      <w:pPr>
                        <w:pStyle w:val="Documentnumber"/>
                        <w:rPr>
                          <w:b/>
                          <w:color w:val="FFFFFF" w:themeColor="background1"/>
                          <w:sz w:val="50"/>
                          <w:szCs w:val="50"/>
                        </w:rPr>
                      </w:pPr>
                      <w:r w:rsidRPr="00480C58">
                        <w:rPr>
                          <w:b/>
                          <w:color w:val="FFFFFF" w:themeColor="background1"/>
                          <w:sz w:val="50"/>
                          <w:szCs w:val="50"/>
                        </w:rPr>
                        <w:t>IALA Model Course</w:t>
                      </w:r>
                    </w:p>
                    <w:p w14:paraId="2BD2C40D" w14:textId="1356BA23" w:rsidR="00F46310" w:rsidRDefault="00F46310"/>
                  </w:txbxContent>
                </v:textbox>
                <w10:wrap type="square" anchorx="margin"/>
              </v:shape>
            </w:pict>
          </mc:Fallback>
        </mc:AlternateContent>
      </w:r>
    </w:p>
    <w:p w14:paraId="0B051659" w14:textId="74CBCD69" w:rsidR="007B7FEC" w:rsidRPr="00093294" w:rsidRDefault="007C3798" w:rsidP="000D7880">
      <w:pPr>
        <w:pStyle w:val="Documentnumber"/>
        <w:tabs>
          <w:tab w:val="left" w:pos="5777"/>
        </w:tabs>
      </w:pPr>
      <w:r>
        <w:t>V-103/1</w:t>
      </w:r>
      <w:r w:rsidR="000D7880">
        <w:tab/>
      </w:r>
    </w:p>
    <w:p w14:paraId="5D37070F" w14:textId="77777777" w:rsidR="007B7FEC" w:rsidRPr="00093294" w:rsidRDefault="007B7FEC" w:rsidP="003274DB"/>
    <w:p w14:paraId="2316A32B" w14:textId="77777777" w:rsidR="00776004" w:rsidRPr="007C3798" w:rsidRDefault="007C3798" w:rsidP="00FB51A6">
      <w:pPr>
        <w:pStyle w:val="Documentname"/>
      </w:pPr>
      <w:r w:rsidRPr="007C3798">
        <w:rPr>
          <w:bCs/>
        </w:rPr>
        <w:t>Vessel Traffic Services Operator Training</w:t>
      </w:r>
    </w:p>
    <w:p w14:paraId="367E5E7F" w14:textId="77777777" w:rsidR="00D74AE1" w:rsidRPr="00093294" w:rsidRDefault="00D74AE1" w:rsidP="00D74AE1"/>
    <w:p w14:paraId="28FBF89E" w14:textId="77777777" w:rsidR="00BC27F6" w:rsidRPr="00FA5EDF" w:rsidRDefault="00BC27F6" w:rsidP="00D74AE1">
      <w:pPr>
        <w:rPr>
          <w:sz w:val="20"/>
          <w:szCs w:val="28"/>
        </w:rPr>
      </w:pPr>
    </w:p>
    <w:p w14:paraId="124024BF" w14:textId="63A3E86D" w:rsidR="00AD5C3D" w:rsidRPr="00FA5EDF" w:rsidDel="00176C82" w:rsidRDefault="00AD5C3D" w:rsidP="00D74AE1">
      <w:pPr>
        <w:rPr>
          <w:del w:id="0" w:author="Jillian Carson-Jackson" w:date="2021-09-19T13:51:00Z"/>
          <w:sz w:val="20"/>
          <w:szCs w:val="28"/>
        </w:rPr>
      </w:pPr>
    </w:p>
    <w:p w14:paraId="5822DB52" w14:textId="22189B68" w:rsidR="00913B44" w:rsidRPr="00FA5EDF" w:rsidDel="00176C82" w:rsidRDefault="00913B44" w:rsidP="00D74AE1">
      <w:pPr>
        <w:rPr>
          <w:del w:id="1" w:author="Jillian Carson-Jackson" w:date="2021-09-19T13:51:00Z"/>
          <w:sz w:val="20"/>
          <w:szCs w:val="28"/>
        </w:rPr>
      </w:pPr>
    </w:p>
    <w:p w14:paraId="06F22936" w14:textId="16625AF1" w:rsidR="00913B44" w:rsidRPr="00093294" w:rsidDel="00176C82" w:rsidRDefault="00913B44" w:rsidP="00D74AE1">
      <w:pPr>
        <w:rPr>
          <w:del w:id="2" w:author="Jillian Carson-Jackson" w:date="2021-09-19T13:51:00Z"/>
        </w:rPr>
      </w:pPr>
    </w:p>
    <w:p w14:paraId="1323A335" w14:textId="0F657EB9" w:rsidR="00913B44" w:rsidRPr="00C25739" w:rsidDel="00176C82" w:rsidRDefault="00913B44" w:rsidP="00D74AE1">
      <w:pPr>
        <w:rPr>
          <w:del w:id="3" w:author="Jillian Carson-Jackson" w:date="2021-09-19T13:51:00Z"/>
          <w:sz w:val="20"/>
          <w:szCs w:val="28"/>
        </w:rPr>
      </w:pPr>
    </w:p>
    <w:p w14:paraId="5938F0A2" w14:textId="43BB4AE2" w:rsidR="00913B44" w:rsidRPr="00C25739" w:rsidDel="00176C82" w:rsidRDefault="00913B44" w:rsidP="00D74AE1">
      <w:pPr>
        <w:rPr>
          <w:del w:id="4" w:author="Jillian Carson-Jackson" w:date="2021-09-19T13:51:00Z"/>
          <w:sz w:val="20"/>
          <w:szCs w:val="28"/>
        </w:rPr>
      </w:pPr>
    </w:p>
    <w:p w14:paraId="78746285" w14:textId="75E69D48" w:rsidR="00913B44" w:rsidRPr="00C25739" w:rsidDel="00176C82" w:rsidRDefault="000E0244" w:rsidP="00D74AE1">
      <w:pPr>
        <w:rPr>
          <w:del w:id="5" w:author="Jillian Carson-Jackson" w:date="2021-09-19T13:51:00Z"/>
          <w:sz w:val="20"/>
          <w:szCs w:val="28"/>
        </w:rPr>
      </w:pPr>
      <w:ins w:id="6" w:author="Jillian Carson-Jackson" w:date="2021-09-19T13:52:00Z">
        <w:r>
          <w:rPr>
            <w:sz w:val="20"/>
            <w:szCs w:val="28"/>
          </w:rPr>
          <w:t>Revised Module 2 – in new table format – for review at VTS51</w:t>
        </w:r>
      </w:ins>
    </w:p>
    <w:p w14:paraId="23F48932" w14:textId="16A325F7" w:rsidR="00913B44" w:rsidRPr="00C25739" w:rsidDel="00176C82" w:rsidRDefault="00913B44" w:rsidP="00D74AE1">
      <w:pPr>
        <w:rPr>
          <w:del w:id="7" w:author="Jillian Carson-Jackson" w:date="2021-09-19T13:51:00Z"/>
          <w:sz w:val="20"/>
          <w:szCs w:val="28"/>
        </w:rPr>
      </w:pPr>
    </w:p>
    <w:p w14:paraId="68E0FE4F" w14:textId="67088413" w:rsidR="00270322" w:rsidRDefault="00270322" w:rsidP="00270322">
      <w:pPr>
        <w:rPr>
          <w:ins w:id="8" w:author="Jillian Carson-Jackson" w:date="2021-09-19T17:41:00Z"/>
        </w:rPr>
      </w:pPr>
      <w:ins w:id="9" w:author="Jillian Carson-Jackson" w:date="2021-09-19T17:41:00Z">
        <w:r>
          <w:t xml:space="preserve">Numbering suggested: </w:t>
        </w:r>
      </w:ins>
    </w:p>
    <w:p w14:paraId="1A890201" w14:textId="77777777" w:rsidR="00270322" w:rsidRPr="00AC4E19" w:rsidRDefault="00270322" w:rsidP="00270322">
      <w:pPr>
        <w:pStyle w:val="ListParagraph"/>
        <w:numPr>
          <w:ilvl w:val="0"/>
          <w:numId w:val="55"/>
        </w:numPr>
        <w:rPr>
          <w:ins w:id="10" w:author="Jillian Carson-Jackson" w:date="2021-09-19T17:41:00Z"/>
          <w:rFonts w:asciiTheme="minorHAnsi" w:hAnsiTheme="minorHAnsi" w:cstheme="minorHAnsi"/>
          <w:sz w:val="18"/>
          <w:szCs w:val="20"/>
        </w:rPr>
      </w:pPr>
      <w:ins w:id="11" w:author="Jillian Carson-Jackson" w:date="2021-09-19T17:41:00Z">
        <w:r w:rsidRPr="00AC4E19">
          <w:rPr>
            <w:rFonts w:asciiTheme="minorHAnsi" w:hAnsiTheme="minorHAnsi" w:cstheme="minorHAnsi"/>
            <w:sz w:val="18"/>
            <w:szCs w:val="20"/>
          </w:rPr>
          <w:t>First number – module number</w:t>
        </w:r>
      </w:ins>
    </w:p>
    <w:p w14:paraId="151EAA05" w14:textId="77777777" w:rsidR="00270322" w:rsidRPr="00AC4E19" w:rsidRDefault="00270322" w:rsidP="00270322">
      <w:pPr>
        <w:pStyle w:val="ListParagraph"/>
        <w:numPr>
          <w:ilvl w:val="0"/>
          <w:numId w:val="55"/>
        </w:numPr>
        <w:rPr>
          <w:ins w:id="12" w:author="Jillian Carson-Jackson" w:date="2021-09-19T17:41:00Z"/>
          <w:rFonts w:asciiTheme="minorHAnsi" w:hAnsiTheme="minorHAnsi" w:cstheme="minorHAnsi"/>
          <w:sz w:val="18"/>
          <w:szCs w:val="20"/>
        </w:rPr>
      </w:pPr>
      <w:ins w:id="13" w:author="Jillian Carson-Jackson" w:date="2021-09-19T17:41:00Z">
        <w:r w:rsidRPr="00AC4E19">
          <w:rPr>
            <w:rFonts w:asciiTheme="minorHAnsi" w:hAnsiTheme="minorHAnsi" w:cstheme="minorHAnsi"/>
            <w:sz w:val="18"/>
            <w:szCs w:val="20"/>
          </w:rPr>
          <w:t>Second number – sequential number for subject area</w:t>
        </w:r>
      </w:ins>
    </w:p>
    <w:p w14:paraId="546D4A7F" w14:textId="77777777" w:rsidR="00270322" w:rsidRPr="00AC4E19" w:rsidRDefault="00270322" w:rsidP="00270322">
      <w:pPr>
        <w:pStyle w:val="ListParagraph"/>
        <w:numPr>
          <w:ilvl w:val="0"/>
          <w:numId w:val="55"/>
        </w:numPr>
        <w:rPr>
          <w:ins w:id="14" w:author="Jillian Carson-Jackson" w:date="2021-09-19T17:41:00Z"/>
          <w:rFonts w:asciiTheme="minorHAnsi" w:hAnsiTheme="minorHAnsi" w:cstheme="minorHAnsi"/>
          <w:sz w:val="18"/>
          <w:szCs w:val="20"/>
        </w:rPr>
      </w:pPr>
      <w:ins w:id="15" w:author="Jillian Carson-Jackson" w:date="2021-09-19T17:41:00Z">
        <w:r w:rsidRPr="00AC4E19">
          <w:rPr>
            <w:rFonts w:asciiTheme="minorHAnsi" w:hAnsiTheme="minorHAnsi" w:cstheme="minorHAnsi"/>
            <w:sz w:val="18"/>
            <w:szCs w:val="20"/>
          </w:rPr>
          <w:t>Third number – sequential number for session objective</w:t>
        </w:r>
      </w:ins>
    </w:p>
    <w:p w14:paraId="7FCFCB51" w14:textId="77777777" w:rsidR="00270322" w:rsidRPr="00AC4E19" w:rsidRDefault="00270322" w:rsidP="00270322">
      <w:pPr>
        <w:pStyle w:val="ListParagraph"/>
        <w:numPr>
          <w:ilvl w:val="0"/>
          <w:numId w:val="55"/>
        </w:numPr>
        <w:rPr>
          <w:ins w:id="16" w:author="Jillian Carson-Jackson" w:date="2021-09-19T17:41:00Z"/>
          <w:rFonts w:asciiTheme="minorHAnsi" w:hAnsiTheme="minorHAnsi" w:cstheme="minorHAnsi"/>
          <w:sz w:val="18"/>
          <w:szCs w:val="20"/>
        </w:rPr>
      </w:pPr>
      <w:ins w:id="17" w:author="Jillian Carson-Jackson" w:date="2021-09-19T17:41:00Z">
        <w:r w:rsidRPr="00AC4E19">
          <w:rPr>
            <w:rFonts w:asciiTheme="minorHAnsi" w:hAnsiTheme="minorHAnsi" w:cstheme="minorHAnsi"/>
            <w:sz w:val="18"/>
            <w:szCs w:val="20"/>
          </w:rPr>
          <w:t xml:space="preserve">Fourth number – subject element  </w:t>
        </w:r>
      </w:ins>
    </w:p>
    <w:p w14:paraId="61B7D2D1" w14:textId="77777777" w:rsidR="00270322" w:rsidRDefault="00270322" w:rsidP="00270322">
      <w:pPr>
        <w:rPr>
          <w:ins w:id="18" w:author="Jillian Carson-Jackson" w:date="2021-09-19T17:41:00Z"/>
        </w:rPr>
      </w:pPr>
    </w:p>
    <w:p w14:paraId="641F8772" w14:textId="77777777" w:rsidR="00270322" w:rsidRDefault="00270322" w:rsidP="00270322">
      <w:pPr>
        <w:rPr>
          <w:ins w:id="19" w:author="Jillian Carson-Jackson" w:date="2021-09-19T17:41:00Z"/>
        </w:rPr>
      </w:pPr>
      <w:ins w:id="20" w:author="Jillian Carson-Jackson" w:date="2021-09-19T17:41:00Z">
        <w:r>
          <w:t xml:space="preserve">So, 2.3.1.3 would be Module 2, Subject area 3, session objective 1, subject element 3 </w:t>
        </w:r>
      </w:ins>
    </w:p>
    <w:p w14:paraId="774006D2" w14:textId="0BF42284" w:rsidR="00913B44" w:rsidRPr="00C25739" w:rsidDel="00176C82" w:rsidRDefault="00913B44" w:rsidP="00D74AE1">
      <w:pPr>
        <w:rPr>
          <w:del w:id="21" w:author="Jillian Carson-Jackson" w:date="2021-09-19T13:51:00Z"/>
          <w:sz w:val="20"/>
          <w:szCs w:val="28"/>
        </w:rPr>
      </w:pPr>
    </w:p>
    <w:p w14:paraId="6E52A750" w14:textId="2FDCEBC2" w:rsidR="005C71FF" w:rsidRPr="00093294" w:rsidDel="00176C82" w:rsidRDefault="005C71FF" w:rsidP="00D74AE1">
      <w:pPr>
        <w:rPr>
          <w:del w:id="22" w:author="Jillian Carson-Jackson" w:date="2021-09-19T13:51:00Z"/>
        </w:rPr>
      </w:pPr>
    </w:p>
    <w:p w14:paraId="73E9A02B" w14:textId="494D4818" w:rsidR="00883AE3" w:rsidDel="00176C82" w:rsidRDefault="00883AE3" w:rsidP="00D74AE1">
      <w:pPr>
        <w:rPr>
          <w:del w:id="23" w:author="Jillian Carson-Jackson" w:date="2021-09-19T13:51:00Z"/>
        </w:rPr>
      </w:pPr>
    </w:p>
    <w:p w14:paraId="2402FEA4" w14:textId="34D399A9" w:rsidR="00B908C2" w:rsidDel="00176C82" w:rsidRDefault="00B908C2" w:rsidP="00D74AE1">
      <w:pPr>
        <w:rPr>
          <w:del w:id="24" w:author="Jillian Carson-Jackson" w:date="2021-09-19T13:51:00Z"/>
        </w:rPr>
      </w:pPr>
    </w:p>
    <w:p w14:paraId="220EA528" w14:textId="34BAB32D" w:rsidR="00B908C2" w:rsidDel="00176C82" w:rsidRDefault="00B908C2" w:rsidP="00D74AE1">
      <w:pPr>
        <w:rPr>
          <w:del w:id="25" w:author="Jillian Carson-Jackson" w:date="2021-09-19T13:51:00Z"/>
        </w:rPr>
      </w:pPr>
    </w:p>
    <w:p w14:paraId="26E2ADCC" w14:textId="79788376" w:rsidR="00B908C2" w:rsidDel="00176C82" w:rsidRDefault="00B908C2" w:rsidP="00D74AE1">
      <w:pPr>
        <w:rPr>
          <w:del w:id="26" w:author="Jillian Carson-Jackson" w:date="2021-09-19T13:51:00Z"/>
        </w:rPr>
      </w:pPr>
    </w:p>
    <w:p w14:paraId="613242C6" w14:textId="1F5835F6" w:rsidR="00B908C2" w:rsidDel="00176C82" w:rsidRDefault="00B908C2" w:rsidP="00D74AE1">
      <w:pPr>
        <w:rPr>
          <w:del w:id="27" w:author="Jillian Carson-Jackson" w:date="2021-09-19T13:51:00Z"/>
        </w:rPr>
      </w:pPr>
    </w:p>
    <w:p w14:paraId="603893B3" w14:textId="161AEE05" w:rsidR="00B908C2" w:rsidDel="00176C82" w:rsidRDefault="00B908C2" w:rsidP="00D74AE1">
      <w:pPr>
        <w:rPr>
          <w:del w:id="28" w:author="Jillian Carson-Jackson" w:date="2021-09-19T13:51:00Z"/>
        </w:rPr>
      </w:pPr>
    </w:p>
    <w:p w14:paraId="758717D6" w14:textId="2229EC84" w:rsidR="00B908C2" w:rsidDel="00176C82" w:rsidRDefault="00B908C2" w:rsidP="00D74AE1">
      <w:pPr>
        <w:rPr>
          <w:del w:id="29" w:author="Jillian Carson-Jackson" w:date="2021-09-19T13:51:00Z"/>
        </w:rPr>
      </w:pPr>
    </w:p>
    <w:p w14:paraId="5AAA5677" w14:textId="3D634E5B" w:rsidR="00B908C2" w:rsidRPr="00093294" w:rsidDel="00176C82" w:rsidRDefault="00B908C2" w:rsidP="00D74AE1">
      <w:pPr>
        <w:rPr>
          <w:del w:id="30" w:author="Jillian Carson-Jackson" w:date="2021-09-19T13:51:00Z"/>
        </w:rPr>
      </w:pPr>
    </w:p>
    <w:p w14:paraId="64B2986A" w14:textId="554D1ECB" w:rsidR="00913B44" w:rsidRPr="00093294" w:rsidDel="00176C82" w:rsidRDefault="00913B44" w:rsidP="00913B44">
      <w:pPr>
        <w:pStyle w:val="Editionnumber"/>
        <w:rPr>
          <w:del w:id="31" w:author="Jillian Carson-Jackson" w:date="2021-09-19T13:51:00Z"/>
        </w:rPr>
      </w:pPr>
      <w:del w:id="32" w:author="Jillian Carson-Jackson" w:date="2021-09-19T13:51:00Z">
        <w:r w:rsidRPr="00093294" w:rsidDel="00176C82">
          <w:delText xml:space="preserve">Edition </w:delText>
        </w:r>
        <w:r w:rsidR="00BE2219" w:rsidDel="00176C82">
          <w:delText>2.0</w:delText>
        </w:r>
      </w:del>
    </w:p>
    <w:p w14:paraId="328E1205" w14:textId="33EB0736" w:rsidR="00913B44" w:rsidRPr="00093294" w:rsidDel="00176C82" w:rsidRDefault="007C3798" w:rsidP="005C71FF">
      <w:pPr>
        <w:pStyle w:val="Documentdate"/>
        <w:rPr>
          <w:del w:id="33" w:author="Jillian Carson-Jackson" w:date="2021-09-19T13:51:00Z"/>
        </w:rPr>
      </w:pPr>
      <w:del w:id="34" w:author="Jillian Carson-Jackson" w:date="2021-09-19T13:51:00Z">
        <w:r w:rsidDel="00176C82">
          <w:delText>December 2009</w:delText>
        </w:r>
      </w:del>
    </w:p>
    <w:p w14:paraId="0F5618CB" w14:textId="0EEB5DE7" w:rsidR="00913B44" w:rsidRPr="00093294" w:rsidDel="00176C82" w:rsidRDefault="00913B44" w:rsidP="00D74AE1">
      <w:pPr>
        <w:rPr>
          <w:del w:id="35" w:author="Jillian Carson-Jackson" w:date="2021-09-19T13:51:00Z"/>
        </w:rPr>
        <w:sectPr w:rsidR="00913B44" w:rsidRPr="00093294" w:rsidDel="00176C8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144CDE63" w14:textId="77777777" w:rsidR="0042518D" w:rsidRPr="00093294" w:rsidRDefault="0042518D" w:rsidP="0042518D">
      <w:pPr>
        <w:pStyle w:val="BodyText"/>
      </w:pPr>
      <w:bookmarkStart w:id="36" w:name="_Toc419881221"/>
    </w:p>
    <w:p w14:paraId="63FC3D3A" w14:textId="77777777" w:rsidR="0042518D" w:rsidRPr="00093294" w:rsidRDefault="0042518D" w:rsidP="0042518D">
      <w:pPr>
        <w:pStyle w:val="BodyText"/>
        <w:sectPr w:rsidR="0042518D" w:rsidRPr="00093294" w:rsidSect="000A5291">
          <w:headerReference w:type="default" r:id="rId13"/>
          <w:footerReference w:type="default" r:id="rId14"/>
          <w:pgSz w:w="16838" w:h="11906" w:orient="landscape" w:code="9"/>
          <w:pgMar w:top="907" w:right="567" w:bottom="794" w:left="567" w:header="850" w:footer="850" w:gutter="0"/>
          <w:cols w:space="708"/>
          <w:docGrid w:linePitch="360"/>
        </w:sectPr>
      </w:pPr>
    </w:p>
    <w:p w14:paraId="4908D4DA" w14:textId="093EDC07" w:rsidR="00AC0A93" w:rsidRDefault="00AC0A93" w:rsidP="000E0244">
      <w:pPr>
        <w:pStyle w:val="Module"/>
      </w:pPr>
      <w:bookmarkStart w:id="37" w:name="_Ref302301847"/>
      <w:bookmarkStart w:id="38" w:name="_Ref302302106"/>
      <w:bookmarkStart w:id="39" w:name="_Toc419881232"/>
      <w:bookmarkStart w:id="40" w:name="_Ref442341109"/>
      <w:bookmarkStart w:id="41" w:name="_Ref442341113"/>
      <w:bookmarkStart w:id="42" w:name="_Ref442341758"/>
      <w:bookmarkStart w:id="43" w:name="_Toc442347370"/>
      <w:bookmarkStart w:id="44" w:name="_Toc442359633"/>
      <w:bookmarkStart w:id="45" w:name="_Hlk59976124"/>
      <w:bookmarkStart w:id="46" w:name="_Toc6299029"/>
      <w:commentRangeStart w:id="47"/>
      <w:r>
        <w:lastRenderedPageBreak/>
        <w:t xml:space="preserve">LEGAL </w:t>
      </w:r>
      <w:commentRangeStart w:id="48"/>
      <w:r>
        <w:t>FRAMEWORK</w:t>
      </w:r>
      <w:commentRangeEnd w:id="47"/>
      <w:r>
        <w:rPr>
          <w:rStyle w:val="CommentReference"/>
          <w:rFonts w:eastAsiaTheme="minorHAnsi"/>
          <w:b w:val="0"/>
          <w:color w:val="auto"/>
          <w:u w:val="none"/>
        </w:rPr>
        <w:commentReference w:id="47"/>
      </w:r>
      <w:commentRangeEnd w:id="48"/>
      <w:r w:rsidR="00B867BF">
        <w:rPr>
          <w:rStyle w:val="CommentReference"/>
          <w:rFonts w:eastAsiaTheme="minorHAnsi"/>
          <w:b w:val="0"/>
          <w:color w:val="auto"/>
          <w:u w:val="none"/>
        </w:rPr>
        <w:commentReference w:id="48"/>
      </w:r>
    </w:p>
    <w:p w14:paraId="72DA9026" w14:textId="77777777" w:rsidR="00AC0A93" w:rsidRDefault="00AC0A93" w:rsidP="00D7054A">
      <w:pPr>
        <w:pStyle w:val="ModuleHeading1"/>
      </w:pPr>
      <w:r w:rsidRPr="00011E6F">
        <w:t>INTRODUCTION</w:t>
      </w:r>
    </w:p>
    <w:p w14:paraId="45D903A8" w14:textId="77777777" w:rsidR="00AC0A93" w:rsidRDefault="00AC0A93" w:rsidP="00AC0A93">
      <w:pPr>
        <w:pStyle w:val="Heading1separatationline"/>
      </w:pPr>
    </w:p>
    <w:p w14:paraId="316E15A1" w14:textId="59A6A921" w:rsidR="00AC0A93" w:rsidRDefault="00AC0A93" w:rsidP="00AC0A93">
      <w:pPr>
        <w:pStyle w:val="BodyText"/>
      </w:pPr>
      <w:commentRangeStart w:id="49"/>
      <w:del w:id="50" w:author="Jillian Carson-Jackson" w:date="2021-09-19T17:14:00Z">
        <w:r w:rsidDel="0033579F">
          <w:delText>Instructors</w:delText>
        </w:r>
      </w:del>
      <w:commentRangeEnd w:id="49"/>
      <w:r w:rsidR="0033579F">
        <w:rPr>
          <w:rStyle w:val="CommentReference"/>
        </w:rPr>
        <w:commentReference w:id="49"/>
      </w:r>
      <w:del w:id="51" w:author="Jillian Carson-Jackson" w:date="2021-09-19T17:14:00Z">
        <w:r w:rsidDel="0033579F">
          <w:delText xml:space="preserve"> for this module should have experience in </w:delText>
        </w:r>
      </w:del>
      <w:del w:id="52" w:author="Jillian Carson-Jackson" w:date="2020-12-27T15:43:00Z">
        <w:r w:rsidDel="0075218C">
          <w:delText xml:space="preserve">traffic routeing and traffic management as well as </w:delText>
        </w:r>
      </w:del>
      <w:del w:id="53" w:author="Jillian Carson-Jackson" w:date="2021-09-19T17:14:00Z">
        <w:r w:rsidDel="0033579F">
          <w:delText xml:space="preserve">in </w:delText>
        </w:r>
      </w:del>
      <w:del w:id="54" w:author="Jillian Carson-Jackson" w:date="2020-12-27T15:44:00Z">
        <w:r w:rsidDel="00AC0FDF">
          <w:delText xml:space="preserve">the </w:delText>
        </w:r>
      </w:del>
      <w:del w:id="55" w:author="Jillian Carson-Jackson" w:date="2021-09-19T17:14:00Z">
        <w:r w:rsidDel="0033579F">
          <w:delText>general VTS and maritime fields.  If this cannot be achieved then an appropriate expert should cover certain sections of the module</w:delText>
        </w:r>
      </w:del>
      <w:r>
        <w:t xml:space="preserve">.  </w:t>
      </w:r>
      <w:commentRangeStart w:id="56"/>
      <w:commentRangeStart w:id="57"/>
      <w:del w:id="58" w:author="Jillian Carson-Jackson" w:date="2021-03-25T20:42:00Z">
        <w:r w:rsidDel="00CA526E">
          <w:delText>Every instructor should have full access to simulated VTS.  In addition, arrangements should be made, if practicable, for trainees to visit operations VTS centres.</w:delText>
        </w:r>
        <w:commentRangeEnd w:id="56"/>
        <w:r w:rsidR="0015419C" w:rsidDel="00CA526E">
          <w:rPr>
            <w:rStyle w:val="CommentReference"/>
          </w:rPr>
          <w:commentReference w:id="56"/>
        </w:r>
      </w:del>
      <w:commentRangeEnd w:id="57"/>
      <w:r w:rsidR="00CA526E">
        <w:rPr>
          <w:rStyle w:val="CommentReference"/>
        </w:rPr>
        <w:commentReference w:id="57"/>
      </w:r>
    </w:p>
    <w:p w14:paraId="674093E8" w14:textId="77777777" w:rsidR="00AC0A93" w:rsidRDefault="00AC0A93" w:rsidP="00D7054A">
      <w:pPr>
        <w:pStyle w:val="ModuleHeading1"/>
      </w:pPr>
      <w:r>
        <w:t>SUBJECT FRAMEWORK</w:t>
      </w:r>
    </w:p>
    <w:p w14:paraId="337723FE" w14:textId="77777777" w:rsidR="00AC0A93" w:rsidRPr="00B94E6E" w:rsidRDefault="00AC0A93" w:rsidP="00AC0A93">
      <w:pPr>
        <w:pStyle w:val="Heading1separatationline"/>
      </w:pPr>
    </w:p>
    <w:p w14:paraId="7CAC92A6" w14:textId="778D311A" w:rsidR="00AC0A93" w:rsidRDefault="00AC0A93" w:rsidP="00D7054A">
      <w:pPr>
        <w:pStyle w:val="ModuleHeading2"/>
        <w:rPr>
          <w:ins w:id="59" w:author="Jillian Carson-Jackson" w:date="2021-09-19T17:35:00Z"/>
        </w:rPr>
      </w:pPr>
      <w:r>
        <w:t>Scope</w:t>
      </w:r>
    </w:p>
    <w:p w14:paraId="7EA1BA10" w14:textId="77777777" w:rsidR="00C64C2A" w:rsidRPr="00C64C2A" w:rsidRDefault="00C64C2A" w:rsidP="00C64C2A">
      <w:pPr>
        <w:pStyle w:val="Heading2separationline"/>
        <w:rPr>
          <w:lang w:eastAsia="de-DE"/>
        </w:rPr>
      </w:pPr>
    </w:p>
    <w:p w14:paraId="7CA42576" w14:textId="53A41F56" w:rsidR="00BE2CC5" w:rsidRDefault="00AC0A93" w:rsidP="00AC0A93">
      <w:pPr>
        <w:pStyle w:val="BodyText"/>
        <w:rPr>
          <w:ins w:id="60" w:author="Jillian Carson-Jackson" w:date="2021-03-25T20:52:00Z"/>
        </w:rPr>
      </w:pPr>
      <w:r>
        <w:t xml:space="preserve">This </w:t>
      </w:r>
      <w:del w:id="61" w:author="Jillian Carson-Jackson" w:date="2021-03-25T20:55:00Z">
        <w:r w:rsidDel="00F04A53">
          <w:delText xml:space="preserve">syllabus </w:delText>
        </w:r>
      </w:del>
      <w:ins w:id="62" w:author="Jillian Carson-Jackson" w:date="2021-03-25T20:55:00Z">
        <w:r w:rsidR="00F04A53">
          <w:t xml:space="preserve">module </w:t>
        </w:r>
      </w:ins>
      <w:r>
        <w:t xml:space="preserve">covers the </w:t>
      </w:r>
      <w:ins w:id="63" w:author="Jillian Carson-Jackson" w:date="2021-03-25T20:52:00Z">
        <w:r w:rsidR="00BE2CC5" w:rsidRPr="007479DB">
          <w:t>regulatory and legislative framework of VTS, including the liabilities and the responsibilities of various parties involved with VTS</w:t>
        </w:r>
      </w:ins>
    </w:p>
    <w:p w14:paraId="73196C71" w14:textId="7A1F7516" w:rsidR="004B4CD6" w:rsidDel="00F06B06" w:rsidRDefault="00AC0A93" w:rsidP="00AC0A93">
      <w:pPr>
        <w:pStyle w:val="BodyText"/>
        <w:rPr>
          <w:del w:id="64" w:author="Jillian Carson-Jackson" w:date="2021-03-25T20:53:00Z"/>
        </w:rPr>
      </w:pPr>
      <w:del w:id="65" w:author="Jillian Carson-Jackson" w:date="2021-03-25T20:52:00Z">
        <w:r w:rsidDel="00BE2CC5">
          <w:delText xml:space="preserve">theory and </w:delText>
        </w:r>
      </w:del>
      <w:del w:id="66" w:author="Jillian Carson-Jackson" w:date="2020-12-27T15:45:00Z">
        <w:r w:rsidDel="00DE0409">
          <w:delText>practice of managing traffic in a VTS area,</w:delText>
        </w:r>
      </w:del>
      <w:del w:id="67" w:author="Jillian Carson-Jackson" w:date="2020-12-27T15:46:00Z">
        <w:r w:rsidDel="004A432A">
          <w:delText xml:space="preserve"> including area limits, shipping lanes, safety zones, traffic separation schemes and geographical constraints.</w:delText>
        </w:r>
      </w:del>
    </w:p>
    <w:p w14:paraId="4EDEA0D2" w14:textId="40BAFBBD" w:rsidR="00AC0A93" w:rsidDel="00F06B06" w:rsidRDefault="00AC0A93" w:rsidP="00AC0A93">
      <w:pPr>
        <w:pStyle w:val="BodyText"/>
        <w:rPr>
          <w:del w:id="68" w:author="Jillian Carson-Jackson" w:date="2021-03-25T20:53:00Z"/>
        </w:rPr>
      </w:pPr>
      <w:del w:id="69" w:author="Jillian Carson-Jackson" w:date="2020-12-27T15:47:00Z">
        <w:r w:rsidDel="004A432A">
          <w:delText xml:space="preserve">It also deals </w:delText>
        </w:r>
      </w:del>
      <w:del w:id="70" w:author="Jillian Carson-Jackson" w:date="2020-12-27T15:46:00Z">
        <w:r w:rsidDel="00DE0409">
          <w:delText>with the theory and practice of monitoring and organising traffic, as well as providing</w:delText>
        </w:r>
      </w:del>
      <w:del w:id="71" w:author="Jillian Carson-Jackson" w:date="2020-12-27T15:47:00Z">
        <w:r w:rsidDel="004A432A">
          <w:delText xml:space="preserve"> knowledge of </w:delText>
        </w:r>
      </w:del>
      <w:del w:id="72" w:author="Jillian Carson-Jackson" w:date="2020-12-27T15:46:00Z">
        <w:r w:rsidDel="004A432A">
          <w:delText>applicable international and national regulations and ships’ safety certificates</w:delText>
        </w:r>
      </w:del>
      <w:del w:id="73" w:author="Jillian Carson-Jackson" w:date="2021-03-25T20:53:00Z">
        <w:r w:rsidDel="00F06B06">
          <w:delText>.</w:delText>
        </w:r>
      </w:del>
    </w:p>
    <w:p w14:paraId="4DCC71E7" w14:textId="1725EE59" w:rsidR="00AC0A93" w:rsidRDefault="00AC0A93" w:rsidP="00D7054A">
      <w:pPr>
        <w:pStyle w:val="ModuleHeading2"/>
        <w:rPr>
          <w:ins w:id="74" w:author="Jillian Carson-Jackson" w:date="2021-09-19T17:35:00Z"/>
        </w:rPr>
      </w:pPr>
      <w:del w:id="75" w:author="Jillian Carson-Jackson" w:date="2021-09-19T17:15:00Z">
        <w:r w:rsidDel="0033579F">
          <w:delText>Aims</w:delText>
        </w:r>
      </w:del>
      <w:ins w:id="76" w:author="Jillian Carson-Jackson" w:date="2021-09-19T17:15:00Z">
        <w:r w:rsidR="0033579F">
          <w:t>Objective of Module 2</w:t>
        </w:r>
      </w:ins>
    </w:p>
    <w:p w14:paraId="25357B04" w14:textId="77777777" w:rsidR="00C64C2A" w:rsidRPr="00C64C2A" w:rsidRDefault="00C64C2A" w:rsidP="00C64C2A">
      <w:pPr>
        <w:pStyle w:val="Heading2separationline"/>
        <w:rPr>
          <w:lang w:eastAsia="de-DE"/>
        </w:rPr>
      </w:pPr>
    </w:p>
    <w:p w14:paraId="305562D1" w14:textId="220EA66F" w:rsidR="00BC740C" w:rsidRDefault="00AC0A93" w:rsidP="00AC0A93">
      <w:pPr>
        <w:pStyle w:val="BodyText"/>
        <w:rPr>
          <w:ins w:id="77" w:author="Jillian Carson-Jackson" w:date="2021-03-25T20:48:00Z"/>
        </w:rPr>
      </w:pPr>
      <w:r>
        <w:t xml:space="preserve">On completion of the </w:t>
      </w:r>
      <w:del w:id="78" w:author="Jillian Carson-Jackson" w:date="2021-03-25T20:48:00Z">
        <w:r w:rsidDel="009610A6">
          <w:delText xml:space="preserve">course </w:delText>
        </w:r>
      </w:del>
      <w:ins w:id="79" w:author="Jillian Carson-Jackson" w:date="2021-03-25T20:48:00Z">
        <w:r w:rsidR="009610A6">
          <w:t xml:space="preserve">module </w:t>
        </w:r>
      </w:ins>
      <w:r>
        <w:t xml:space="preserve">the </w:t>
      </w:r>
      <w:del w:id="80" w:author="Jillian Carson-Jackson" w:date="2021-03-25T20:56:00Z">
        <w:r w:rsidRPr="00904F03" w:rsidDel="00EB35B2">
          <w:rPr>
            <w:highlight w:val="yellow"/>
          </w:rPr>
          <w:delText>trainee</w:delText>
        </w:r>
        <w:r w:rsidDel="00EB35B2">
          <w:delText xml:space="preserve"> </w:delText>
        </w:r>
      </w:del>
      <w:ins w:id="81" w:author="Jillian Carson-Jackson" w:date="2021-03-25T20:56:00Z">
        <w:r w:rsidR="00EB35B2">
          <w:t xml:space="preserve">student </w:t>
        </w:r>
      </w:ins>
      <w:r>
        <w:t xml:space="preserve">will </w:t>
      </w:r>
      <w:del w:id="82" w:author="Jillian Carson-Jackson" w:date="2021-03-25T20:48:00Z">
        <w:r w:rsidDel="00904F03">
          <w:delText>possess a thorough knowledge of the</w:delText>
        </w:r>
      </w:del>
      <w:ins w:id="83" w:author="Jillian Carson-Jackson" w:date="2021-03-25T20:48:00Z">
        <w:r w:rsidR="00904F03">
          <w:t xml:space="preserve">be able to </w:t>
        </w:r>
      </w:ins>
      <w:ins w:id="84" w:author="Jillian Carson-Jackson" w:date="2021-09-19T17:15:00Z">
        <w:r w:rsidR="00DB5493">
          <w:t>explain</w:t>
        </w:r>
      </w:ins>
      <w:ins w:id="85" w:author="Jillian Carson-Jackson" w:date="2021-09-19T17:16:00Z">
        <w:r w:rsidR="006449E6">
          <w:t xml:space="preserve"> the</w:t>
        </w:r>
      </w:ins>
      <w:ins w:id="86" w:author="Jillian Carson-Jackson" w:date="2021-03-25T20:48:00Z">
        <w:r w:rsidR="00BC740C">
          <w:t xml:space="preserve">: </w:t>
        </w:r>
      </w:ins>
    </w:p>
    <w:p w14:paraId="6356D956" w14:textId="77777777" w:rsidR="0074641B" w:rsidRDefault="00AC0A93" w:rsidP="00AC0A93">
      <w:pPr>
        <w:pStyle w:val="BodyText"/>
        <w:rPr>
          <w:ins w:id="87" w:author="Jillian Carson-Jackson" w:date="2021-03-25T20:49:00Z"/>
        </w:rPr>
      </w:pPr>
      <w:r>
        <w:t xml:space="preserve"> </w:t>
      </w:r>
      <w:del w:id="88" w:author="Jillian Carson-Jackson" w:date="2021-01-30T20:42:00Z">
        <w:r w:rsidDel="00C304F3">
          <w:delText>principles of traffic management and the skills to analyse and apply the knowledge</w:delText>
        </w:r>
      </w:del>
    </w:p>
    <w:p w14:paraId="5A6B5748" w14:textId="51868555" w:rsidR="0074641B" w:rsidRDefault="00C304F3" w:rsidP="00270322">
      <w:pPr>
        <w:pStyle w:val="BodyText"/>
        <w:numPr>
          <w:ilvl w:val="0"/>
          <w:numId w:val="46"/>
        </w:numPr>
        <w:rPr>
          <w:ins w:id="89" w:author="Jillian Carson-Jackson" w:date="2021-03-25T20:51:00Z"/>
        </w:rPr>
      </w:pPr>
      <w:ins w:id="90" w:author="Jillian Carson-Jackson" w:date="2021-01-30T20:42:00Z">
        <w:r>
          <w:t>legal framework of VTS</w:t>
        </w:r>
      </w:ins>
      <w:ins w:id="91" w:author="Jillian Carson-Jackson" w:date="2021-03-25T20:50:00Z">
        <w:r w:rsidR="008F7910" w:rsidRPr="008F7910">
          <w:t xml:space="preserve"> </w:t>
        </w:r>
        <w:r w:rsidR="008F7910">
          <w:t>including national and international regulations</w:t>
        </w:r>
      </w:ins>
    </w:p>
    <w:p w14:paraId="40C33E32" w14:textId="77777777" w:rsidR="006D0C20" w:rsidRDefault="006D0C20" w:rsidP="00270322">
      <w:pPr>
        <w:pStyle w:val="BodyText"/>
        <w:numPr>
          <w:ilvl w:val="0"/>
          <w:numId w:val="46"/>
        </w:numPr>
        <w:rPr>
          <w:ins w:id="92" w:author="Jillian Carson-Jackson" w:date="2021-03-25T20:51:00Z"/>
        </w:rPr>
      </w:pPr>
      <w:ins w:id="93" w:author="Jillian Carson-Jackson" w:date="2021-03-25T20:51:00Z">
        <w:r>
          <w:t>legal liabilities and their implications to VTS</w:t>
        </w:r>
      </w:ins>
    </w:p>
    <w:p w14:paraId="1D35CA73" w14:textId="3210FE25" w:rsidR="006D0C20" w:rsidRDefault="006D0C20" w:rsidP="00270322">
      <w:pPr>
        <w:pStyle w:val="BodyText"/>
        <w:numPr>
          <w:ilvl w:val="0"/>
          <w:numId w:val="46"/>
        </w:numPr>
        <w:rPr>
          <w:ins w:id="94" w:author="Jillian Carson-Jackson" w:date="2021-03-25T20:51:00Z"/>
        </w:rPr>
      </w:pPr>
      <w:ins w:id="95" w:author="Jillian Carson-Jackson" w:date="2021-03-25T20:51:00Z">
        <w:r>
          <w:t>roles and responsibilities of the parties involved in VTS</w:t>
        </w:r>
      </w:ins>
    </w:p>
    <w:p w14:paraId="30B5E805" w14:textId="52A8F537" w:rsidR="008F7910" w:rsidRDefault="006D0C20" w:rsidP="00270322">
      <w:pPr>
        <w:pStyle w:val="BodyText"/>
        <w:numPr>
          <w:ilvl w:val="0"/>
          <w:numId w:val="46"/>
        </w:numPr>
        <w:rPr>
          <w:ins w:id="96" w:author="Jillian Carson-Jackson" w:date="2021-03-25T20:49:00Z"/>
        </w:rPr>
      </w:pPr>
      <w:ins w:id="97" w:author="Jillian Carson-Jackson" w:date="2021-03-25T20:51:00Z">
        <w:r>
          <w:t>importance of record and log keeping.</w:t>
        </w:r>
      </w:ins>
    </w:p>
    <w:p w14:paraId="373A8E0D" w14:textId="689C03EE" w:rsidR="00AC0A93" w:rsidRDefault="00AC0A93" w:rsidP="00AC0A93">
      <w:pPr>
        <w:pStyle w:val="BodyText"/>
      </w:pPr>
      <w:del w:id="98" w:author="Jillian Carson-Jackson" w:date="2021-01-30T20:42:00Z">
        <w:r w:rsidDel="006717C5">
          <w:delText>.  In addition, the trainee will have a good understanding of</w:delText>
        </w:r>
      </w:del>
      <w:del w:id="99" w:author="Jillian Carson-Jackson" w:date="2021-03-25T20:50:00Z">
        <w:r w:rsidDel="008F7910">
          <w:delText xml:space="preserve"> national and international regulations </w:delText>
        </w:r>
      </w:del>
      <w:del w:id="100" w:author="Jillian Carson-Jackson" w:date="2021-03-25T20:53:00Z">
        <w:r w:rsidDel="007479DB">
          <w:delText>as</w:delText>
        </w:r>
      </w:del>
      <w:r>
        <w:t xml:space="preserve"> </w:t>
      </w:r>
      <w:del w:id="101" w:author="Jillian Carson-Jackson" w:date="2021-03-25T20:50:00Z">
        <w:r w:rsidDel="008F7910">
          <w:delText>pertaining to the provision and conduct of vessel traffic services.</w:delText>
        </w:r>
      </w:del>
    </w:p>
    <w:p w14:paraId="5C68481C" w14:textId="6912F120" w:rsidR="00AC0A93" w:rsidRPr="0070653E" w:rsidRDefault="00AC0A93" w:rsidP="00AC0A93">
      <w:pPr>
        <w:pStyle w:val="BodyText"/>
        <w:rPr>
          <w:strike/>
        </w:rPr>
      </w:pPr>
      <w:commentRangeStart w:id="102"/>
      <w:commentRangeStart w:id="103"/>
      <w:r w:rsidRPr="0070653E">
        <w:rPr>
          <w:strike/>
        </w:rPr>
        <w:t xml:space="preserve">The understanding by </w:t>
      </w:r>
      <w:del w:id="104" w:author="Jillian Carson-Jackson" w:date="2021-03-25T20:58:00Z">
        <w:r w:rsidRPr="0070653E" w:rsidDel="002B5364">
          <w:rPr>
            <w:strike/>
          </w:rPr>
          <w:delText xml:space="preserve">trainees </w:delText>
        </w:r>
      </w:del>
      <w:ins w:id="105" w:author="Jillian Carson-Jackson" w:date="2021-03-25T20:58:00Z">
        <w:r w:rsidR="002B5364" w:rsidRPr="0070653E">
          <w:rPr>
            <w:strike/>
          </w:rPr>
          <w:t xml:space="preserve">student </w:t>
        </w:r>
      </w:ins>
      <w:r w:rsidRPr="0070653E">
        <w:rPr>
          <w:strike/>
        </w:rPr>
        <w:t xml:space="preserve">of the subject and knowledge and skills gained in other areas, including on-the-job training, will enable the routine day-to-day duties of a VTS Operator to be carried out </w:t>
      </w:r>
      <w:del w:id="106" w:author="Jillian Carson-Jackson" w:date="2021-01-30T20:43:00Z">
        <w:r w:rsidRPr="0070653E" w:rsidDel="006717C5">
          <w:rPr>
            <w:strike/>
          </w:rPr>
          <w:delText>in an efficient and safe manner</w:delText>
        </w:r>
      </w:del>
      <w:ins w:id="107" w:author="Jillian Carson-Jackson" w:date="2021-01-30T20:43:00Z">
        <w:r w:rsidR="006717C5" w:rsidRPr="0070653E">
          <w:rPr>
            <w:strike/>
          </w:rPr>
          <w:t>in a professional manner with due regard for the legal and regulatory structure within which they operate</w:t>
        </w:r>
      </w:ins>
      <w:r w:rsidRPr="0070653E">
        <w:rPr>
          <w:strike/>
        </w:rPr>
        <w:t>.</w:t>
      </w:r>
      <w:ins w:id="108" w:author="Jillian Carson-Jackson" w:date="2021-03-25T17:58:00Z">
        <w:r w:rsidR="00132C31" w:rsidRPr="0070653E">
          <w:rPr>
            <w:strike/>
          </w:rPr>
          <w:t xml:space="preserve"> </w:t>
        </w:r>
        <w:commentRangeStart w:id="109"/>
        <w:commentRangeStart w:id="110"/>
        <w:r w:rsidR="00132C31" w:rsidRPr="0070653E">
          <w:rPr>
            <w:strike/>
          </w:rPr>
          <w:t xml:space="preserve">including aspects related </w:t>
        </w:r>
      </w:ins>
      <w:ins w:id="111" w:author="Jillian Carson-Jackson" w:date="2021-03-25T20:43:00Z">
        <w:r w:rsidR="00CA526E" w:rsidRPr="0070653E">
          <w:rPr>
            <w:strike/>
          </w:rPr>
          <w:t>responsibilities</w:t>
        </w:r>
      </w:ins>
      <w:ins w:id="112" w:author="Jillian Carson-Jackson" w:date="2021-03-25T17:58:00Z">
        <w:r w:rsidR="00132C31" w:rsidRPr="0070653E">
          <w:rPr>
            <w:strike/>
          </w:rPr>
          <w:t xml:space="preserve"> and liabilities</w:t>
        </w:r>
        <w:commentRangeEnd w:id="109"/>
        <w:r w:rsidR="00132C31" w:rsidRPr="0070653E">
          <w:rPr>
            <w:rStyle w:val="CommentReference"/>
            <w:strike/>
          </w:rPr>
          <w:commentReference w:id="109"/>
        </w:r>
      </w:ins>
      <w:commentRangeEnd w:id="110"/>
      <w:ins w:id="113" w:author="Jillian Carson-Jackson" w:date="2021-03-25T20:59:00Z">
        <w:r w:rsidR="009F798B" w:rsidRPr="0070653E">
          <w:rPr>
            <w:rStyle w:val="CommentReference"/>
            <w:strike/>
          </w:rPr>
          <w:commentReference w:id="110"/>
        </w:r>
      </w:ins>
    </w:p>
    <w:p w14:paraId="27A34DA3" w14:textId="77777777" w:rsidR="00AC0A93" w:rsidRPr="0070653E" w:rsidRDefault="00AC0A93" w:rsidP="00AC0A93">
      <w:pPr>
        <w:pStyle w:val="BodyText"/>
        <w:rPr>
          <w:strike/>
        </w:rPr>
      </w:pPr>
      <w:r w:rsidRPr="0070653E">
        <w:rPr>
          <w:strike/>
        </w:rPr>
        <w:t>They will also have sufficient knowledge, comprehension and skills in the subject to serve as the basis for further training to the level of VTS Supervisor.</w:t>
      </w:r>
      <w:commentRangeEnd w:id="102"/>
      <w:r w:rsidR="009F798B" w:rsidRPr="0070653E">
        <w:rPr>
          <w:rStyle w:val="CommentReference"/>
          <w:strike/>
        </w:rPr>
        <w:commentReference w:id="102"/>
      </w:r>
      <w:commentRangeEnd w:id="103"/>
      <w:r w:rsidR="0070653E">
        <w:rPr>
          <w:rStyle w:val="CommentReference"/>
        </w:rPr>
        <w:commentReference w:id="103"/>
      </w:r>
    </w:p>
    <w:p w14:paraId="3EE63C88" w14:textId="2C7A4A4F" w:rsidR="00AC0A93" w:rsidRDefault="00AC0A93" w:rsidP="00AC0A93">
      <w:pPr>
        <w:pStyle w:val="BodyText"/>
      </w:pPr>
      <w:del w:id="114" w:author="Jillian Carson-Jackson" w:date="2021-01-30T20:43:00Z">
        <w:r w:rsidDel="006717C5">
          <w:delText>Every effort should be made to give the trainees realistic exercises on the role of VTS in assisting a ship to navigate safely and expeditiously through a VTS area.  Integrated exercises on handling emergency situations should also be carried out.</w:delText>
        </w:r>
      </w:del>
    </w:p>
    <w:p w14:paraId="3431C0D3" w14:textId="77777777" w:rsidR="00C633AC" w:rsidRDefault="00C633AC" w:rsidP="00D7054A">
      <w:pPr>
        <w:pStyle w:val="ModuleHeading2"/>
        <w:rPr>
          <w:ins w:id="115" w:author="Jillian Carson-Jackson" w:date="2021-09-19T17:34:00Z"/>
        </w:rPr>
      </w:pPr>
      <w:ins w:id="116" w:author="Jillian Carson-Jackson" w:date="2021-09-19T17:34:00Z">
        <w:r>
          <w:t xml:space="preserve">Suggested Training aids </w:t>
        </w:r>
        <w:commentRangeStart w:id="117"/>
        <w:r>
          <w:t>and exercises</w:t>
        </w:r>
        <w:commentRangeEnd w:id="117"/>
        <w:r w:rsidRPr="00D7054A">
          <w:commentReference w:id="117"/>
        </w:r>
      </w:ins>
    </w:p>
    <w:p w14:paraId="73BF3890" w14:textId="77777777" w:rsidR="00C633AC" w:rsidRDefault="00C633AC" w:rsidP="00C633AC">
      <w:pPr>
        <w:pStyle w:val="Heading2separationline"/>
        <w:rPr>
          <w:ins w:id="118" w:author="Jillian Carson-Jackson" w:date="2021-09-19T17:34:00Z"/>
          <w:lang w:eastAsia="de-DE"/>
        </w:rPr>
      </w:pPr>
    </w:p>
    <w:p w14:paraId="09E9EB52" w14:textId="77777777" w:rsidR="00C633AC" w:rsidRDefault="00C633AC" w:rsidP="00C633AC">
      <w:pPr>
        <w:pStyle w:val="BodyText"/>
        <w:rPr>
          <w:ins w:id="119" w:author="Jillian Carson-Jackson" w:date="2021-09-19T17:34:00Z"/>
          <w:lang w:eastAsia="de-DE"/>
        </w:rPr>
      </w:pPr>
      <w:ins w:id="120" w:author="Jillian Carson-Jackson" w:date="2021-09-19T17:34:00Z">
        <w:r>
          <w:rPr>
            <w:lang w:eastAsia="de-DE"/>
          </w:rPr>
          <w:t xml:space="preserve">The teaching methods for that are suggested for use in the delivery of this module include: </w:t>
        </w:r>
      </w:ins>
    </w:p>
    <w:p w14:paraId="6DF557C4" w14:textId="77777777" w:rsidR="00C633AC" w:rsidRPr="00E37635" w:rsidRDefault="00C633AC" w:rsidP="00C633AC">
      <w:pPr>
        <w:pStyle w:val="Bullet1"/>
        <w:rPr>
          <w:ins w:id="121" w:author="Jillian Carson-Jackson" w:date="2021-09-19T17:34:00Z"/>
          <w:sz w:val="22"/>
          <w:szCs w:val="22"/>
        </w:rPr>
      </w:pPr>
      <w:ins w:id="122" w:author="Jillian Carson-Jackson" w:date="2021-09-19T17:34:00Z">
        <w:r w:rsidRPr="00E37635">
          <w:rPr>
            <w:sz w:val="22"/>
            <w:szCs w:val="22"/>
          </w:rPr>
          <w:t>Classroom presentations and facilitated discussion</w:t>
        </w:r>
      </w:ins>
    </w:p>
    <w:p w14:paraId="7834F622" w14:textId="77777777" w:rsidR="00C633AC" w:rsidRDefault="00C633AC" w:rsidP="00C633AC">
      <w:pPr>
        <w:pStyle w:val="Bullet1"/>
        <w:rPr>
          <w:ins w:id="123" w:author="Jillian Carson-Jackson" w:date="2021-09-19T17:34:00Z"/>
          <w:sz w:val="22"/>
          <w:szCs w:val="22"/>
        </w:rPr>
      </w:pPr>
      <w:ins w:id="124" w:author="Jillian Carson-Jackson" w:date="2021-09-19T17:34:00Z">
        <w:r w:rsidRPr="00E37635">
          <w:rPr>
            <w:sz w:val="22"/>
            <w:szCs w:val="22"/>
          </w:rPr>
          <w:t>Case studies</w:t>
        </w:r>
      </w:ins>
    </w:p>
    <w:p w14:paraId="22D360FA" w14:textId="77777777" w:rsidR="00C633AC" w:rsidRPr="00E37635" w:rsidRDefault="00C633AC" w:rsidP="00C633AC">
      <w:pPr>
        <w:pStyle w:val="Bullet1"/>
        <w:rPr>
          <w:ins w:id="125" w:author="Jillian Carson-Jackson" w:date="2021-09-19T17:34:00Z"/>
          <w:sz w:val="22"/>
          <w:szCs w:val="22"/>
        </w:rPr>
      </w:pPr>
      <w:ins w:id="126" w:author="Jillian Carson-Jackson" w:date="2021-09-19T17:34:00Z">
        <w:r>
          <w:rPr>
            <w:sz w:val="22"/>
            <w:szCs w:val="22"/>
          </w:rPr>
          <w:lastRenderedPageBreak/>
          <w:t xml:space="preserve">Simulation </w:t>
        </w:r>
      </w:ins>
    </w:p>
    <w:p w14:paraId="223C1C95" w14:textId="77777777" w:rsidR="00C633AC" w:rsidRDefault="00C633AC" w:rsidP="00D7054A">
      <w:pPr>
        <w:pStyle w:val="ModuleHeading2"/>
        <w:rPr>
          <w:ins w:id="127" w:author="Jillian Carson-Jackson" w:date="2021-09-19T17:34:00Z"/>
        </w:rPr>
      </w:pPr>
      <w:ins w:id="128" w:author="Jillian Carson-Jackson" w:date="2021-09-19T17:34:00Z">
        <w:r>
          <w:t>References relevant to this</w:t>
        </w:r>
        <w:commentRangeStart w:id="129"/>
        <w:r>
          <w:t xml:space="preserve"> module</w:t>
        </w:r>
        <w:commentRangeEnd w:id="129"/>
        <w:r w:rsidRPr="00D7054A">
          <w:commentReference w:id="129"/>
        </w:r>
      </w:ins>
    </w:p>
    <w:p w14:paraId="772137B9" w14:textId="77777777" w:rsidR="00C633AC" w:rsidRDefault="00C633AC" w:rsidP="00C633AC">
      <w:pPr>
        <w:pStyle w:val="Heading2separationline"/>
        <w:rPr>
          <w:ins w:id="130" w:author="Jillian Carson-Jackson" w:date="2021-09-19T17:34:00Z"/>
          <w:lang w:eastAsia="de-DE"/>
        </w:rPr>
      </w:pPr>
    </w:p>
    <w:p w14:paraId="5063ABDE" w14:textId="77777777" w:rsidR="00C633AC" w:rsidRDefault="00C633AC" w:rsidP="00C633AC">
      <w:pPr>
        <w:pStyle w:val="BodyText"/>
        <w:rPr>
          <w:ins w:id="131" w:author="Jillian Carson-Jackson" w:date="2021-09-19T17:34:00Z"/>
        </w:rPr>
      </w:pPr>
      <w:ins w:id="132" w:author="Jillian Carson-Jackson" w:date="2021-09-19T17:34:00Z">
        <w:r>
          <w:t xml:space="preserve">The following references are relevant to the planning and delivery of this module: </w:t>
        </w:r>
      </w:ins>
    </w:p>
    <w:p w14:paraId="1AC540A3" w14:textId="77777777" w:rsidR="00C633AC" w:rsidRPr="00211D16" w:rsidRDefault="00C633AC" w:rsidP="00C633AC">
      <w:pPr>
        <w:pStyle w:val="BodyText"/>
        <w:rPr>
          <w:ins w:id="133" w:author="Jillian Carson-Jackson" w:date="2021-09-19T17:34:00Z"/>
          <w:lang w:eastAsia="de-DE"/>
        </w:rPr>
      </w:pPr>
      <w:ins w:id="134" w:author="Jillian Carson-Jackson" w:date="2021-09-19T17:34:00Z">
        <w:r>
          <w:rPr>
            <w:lang w:eastAsia="de-DE"/>
          </w:rPr>
          <w:t>[to be developed…]</w:t>
        </w:r>
      </w:ins>
    </w:p>
    <w:p w14:paraId="1C4D70A7" w14:textId="77777777" w:rsidR="00C633AC" w:rsidRDefault="00C633AC" w:rsidP="00D7054A">
      <w:pPr>
        <w:pStyle w:val="ModuleHeading2"/>
        <w:rPr>
          <w:ins w:id="135" w:author="Jillian Carson-Jackson" w:date="2021-09-19T17:34:00Z"/>
        </w:rPr>
      </w:pPr>
      <w:ins w:id="136" w:author="Jillian Carson-Jackson" w:date="2021-09-19T17:34:00Z">
        <w:r>
          <w:t xml:space="preserve">Pre-course </w:t>
        </w:r>
        <w:commentRangeStart w:id="137"/>
        <w:r>
          <w:t xml:space="preserve">reading material </w:t>
        </w:r>
        <w:commentRangeEnd w:id="137"/>
        <w:r w:rsidRPr="00D7054A">
          <w:commentReference w:id="137"/>
        </w:r>
      </w:ins>
    </w:p>
    <w:p w14:paraId="61E77C6D" w14:textId="77777777" w:rsidR="00C633AC" w:rsidRDefault="00C633AC" w:rsidP="00C633AC">
      <w:pPr>
        <w:pStyle w:val="Heading2separationline"/>
        <w:rPr>
          <w:ins w:id="138" w:author="Jillian Carson-Jackson" w:date="2021-09-19T17:34:00Z"/>
          <w:lang w:eastAsia="de-DE"/>
        </w:rPr>
      </w:pPr>
    </w:p>
    <w:p w14:paraId="089D3F90" w14:textId="77777777" w:rsidR="00C633AC" w:rsidRPr="00211D16" w:rsidRDefault="00C633AC" w:rsidP="00C633AC">
      <w:pPr>
        <w:pStyle w:val="BodyText"/>
        <w:rPr>
          <w:ins w:id="139" w:author="Jillian Carson-Jackson" w:date="2021-09-19T17:34:00Z"/>
          <w:lang w:eastAsia="de-DE"/>
        </w:rPr>
      </w:pPr>
      <w:ins w:id="140" w:author="Jillian Carson-Jackson" w:date="2021-09-19T17:34:00Z">
        <w:r>
          <w:rPr>
            <w:lang w:eastAsia="de-DE"/>
          </w:rPr>
          <w:t>Prior to attending …</w:t>
        </w:r>
      </w:ins>
    </w:p>
    <w:p w14:paraId="6A8182A7" w14:textId="77777777" w:rsidR="00C633AC" w:rsidDel="006717C5" w:rsidRDefault="00C633AC" w:rsidP="00AC0A93">
      <w:pPr>
        <w:pStyle w:val="BodyText"/>
        <w:rPr>
          <w:del w:id="141" w:author="Jillian Carson-Jackson" w:date="2021-01-30T20:43:00Z"/>
        </w:rPr>
      </w:pPr>
    </w:p>
    <w:p w14:paraId="21AD10D7" w14:textId="77777777" w:rsidR="00AC0A93" w:rsidRDefault="00AC0A93" w:rsidP="00AC0A93">
      <w:pPr>
        <w:spacing w:after="200" w:line="276" w:lineRule="auto"/>
        <w:rPr>
          <w:sz w:val="22"/>
        </w:rPr>
      </w:pPr>
      <w:r>
        <w:br w:type="page"/>
      </w:r>
    </w:p>
    <w:p w14:paraId="076BBD02" w14:textId="77777777" w:rsidR="00AC0A93" w:rsidRDefault="00AC0A93" w:rsidP="00D7054A">
      <w:pPr>
        <w:pStyle w:val="ModuleHeading1"/>
      </w:pPr>
      <w:r w:rsidRPr="00C50983">
        <w:lastRenderedPageBreak/>
        <w:t>SUBJECT OUTLINE OF MODULE 2</w:t>
      </w:r>
    </w:p>
    <w:p w14:paraId="4B3EB258" w14:textId="77777777" w:rsidR="00AC0A93" w:rsidRPr="006B0203" w:rsidRDefault="00AC0A93" w:rsidP="00AC0A93">
      <w:pPr>
        <w:pStyle w:val="Heading1separatationline"/>
      </w:pPr>
    </w:p>
    <w:p w14:paraId="3F4CB1C9" w14:textId="68FFA9C4" w:rsidR="00AC0A93" w:rsidRPr="00C50983" w:rsidRDefault="00AC0A93" w:rsidP="00AC0A93">
      <w:pPr>
        <w:pStyle w:val="Tablecaption"/>
      </w:pPr>
      <w:r w:rsidRPr="006B0203">
        <w:t>Subject</w:t>
      </w:r>
      <w:r w:rsidRPr="00C50983">
        <w:t xml:space="preserve"> outline – </w:t>
      </w:r>
      <w:del w:id="142" w:author="Jillian Carson-Jackson" w:date="2020-12-27T15:47:00Z">
        <w:r w:rsidRPr="00C50983" w:rsidDel="004A432A">
          <w:delText xml:space="preserve">Traffic </w:delText>
        </w:r>
        <w:r w:rsidDel="004A432A">
          <w:delText>m</w:delText>
        </w:r>
        <w:r w:rsidRPr="00C50983" w:rsidDel="004A432A">
          <w:delText>anagement</w:delText>
        </w:r>
      </w:del>
      <w:ins w:id="143" w:author="Jillian Carson-Jackson" w:date="2020-12-27T15:47:00Z">
        <w:r w:rsidR="004A432A">
          <w:t>Legal Framework</w:t>
        </w:r>
      </w:ins>
    </w:p>
    <w:tbl>
      <w:tblPr>
        <w:tblW w:w="9464" w:type="dxa"/>
        <w:jc w:val="center"/>
        <w:tblLayout w:type="fixed"/>
        <w:tblLook w:val="0000" w:firstRow="0" w:lastRow="0" w:firstColumn="0" w:lastColumn="0" w:noHBand="0" w:noVBand="0"/>
      </w:tblPr>
      <w:tblGrid>
        <w:gridCol w:w="3958"/>
        <w:gridCol w:w="1962"/>
        <w:gridCol w:w="1843"/>
        <w:gridCol w:w="1701"/>
      </w:tblGrid>
      <w:tr w:rsidR="00AC0A93" w:rsidRPr="00C50983" w14:paraId="40BA6C79" w14:textId="77777777" w:rsidTr="00DB499E">
        <w:trPr>
          <w:trHeight w:val="511"/>
          <w:tblHeader/>
          <w:jc w:val="center"/>
        </w:trPr>
        <w:tc>
          <w:tcPr>
            <w:tcW w:w="3958" w:type="dxa"/>
            <w:vMerge w:val="restart"/>
            <w:tcBorders>
              <w:top w:val="single" w:sz="4" w:space="0" w:color="auto"/>
              <w:left w:val="single" w:sz="4" w:space="0" w:color="auto"/>
              <w:bottom w:val="single" w:sz="4" w:space="0" w:color="auto"/>
              <w:right w:val="single" w:sz="4" w:space="0" w:color="auto"/>
            </w:tcBorders>
            <w:vAlign w:val="center"/>
          </w:tcPr>
          <w:p w14:paraId="7C4D415C" w14:textId="77777777" w:rsidR="00AC0A93" w:rsidRPr="00C50983" w:rsidRDefault="00AC0A93" w:rsidP="00DB499E">
            <w:pPr>
              <w:pStyle w:val="Tableheading"/>
            </w:pPr>
            <w:r w:rsidRPr="00C50983">
              <w:t>Subject Area</w:t>
            </w:r>
          </w:p>
        </w:tc>
        <w:tc>
          <w:tcPr>
            <w:tcW w:w="1962" w:type="dxa"/>
            <w:vMerge w:val="restart"/>
            <w:tcBorders>
              <w:top w:val="single" w:sz="4" w:space="0" w:color="auto"/>
              <w:left w:val="single" w:sz="4" w:space="0" w:color="auto"/>
              <w:bottom w:val="single" w:sz="4" w:space="0" w:color="auto"/>
              <w:right w:val="single" w:sz="4" w:space="0" w:color="auto"/>
            </w:tcBorders>
            <w:vAlign w:val="center"/>
          </w:tcPr>
          <w:p w14:paraId="3AD1625B" w14:textId="77777777" w:rsidR="00AC0A93" w:rsidRPr="00C50983" w:rsidRDefault="00AC0A93" w:rsidP="00DB499E">
            <w:pPr>
              <w:pStyle w:val="Tableheading"/>
            </w:pPr>
            <w:r w:rsidRPr="00C50983">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0DB70152" w14:textId="77777777" w:rsidR="00AC0A93" w:rsidRPr="00C50983" w:rsidRDefault="00AC0A93" w:rsidP="00DB499E">
            <w:pPr>
              <w:pStyle w:val="Tableheading"/>
            </w:pPr>
            <w:r w:rsidRPr="00C50983">
              <w:rPr>
                <w:szCs w:val="22"/>
              </w:rPr>
              <w:t>Recommended Hours</w:t>
            </w:r>
          </w:p>
        </w:tc>
      </w:tr>
      <w:tr w:rsidR="00AC0A93" w:rsidRPr="00C50983" w14:paraId="7B74F838" w14:textId="77777777" w:rsidTr="00DB499E">
        <w:trPr>
          <w:tblHeader/>
          <w:jc w:val="center"/>
        </w:trPr>
        <w:tc>
          <w:tcPr>
            <w:tcW w:w="3958" w:type="dxa"/>
            <w:vMerge/>
            <w:tcBorders>
              <w:top w:val="single" w:sz="4" w:space="0" w:color="auto"/>
              <w:left w:val="single" w:sz="4" w:space="0" w:color="auto"/>
              <w:bottom w:val="single" w:sz="4" w:space="0" w:color="auto"/>
              <w:right w:val="single" w:sz="4" w:space="0" w:color="auto"/>
            </w:tcBorders>
          </w:tcPr>
          <w:p w14:paraId="4AE034F3" w14:textId="77777777" w:rsidR="00AC0A93" w:rsidRPr="00C50983" w:rsidRDefault="00AC0A93" w:rsidP="00DB499E">
            <w:pPr>
              <w:pStyle w:val="Tableheading"/>
            </w:pPr>
          </w:p>
        </w:tc>
        <w:tc>
          <w:tcPr>
            <w:tcW w:w="1962" w:type="dxa"/>
            <w:vMerge/>
            <w:tcBorders>
              <w:top w:val="single" w:sz="4" w:space="0" w:color="auto"/>
              <w:left w:val="single" w:sz="4" w:space="0" w:color="auto"/>
              <w:bottom w:val="single" w:sz="4" w:space="0" w:color="auto"/>
              <w:right w:val="single" w:sz="4" w:space="0" w:color="auto"/>
            </w:tcBorders>
          </w:tcPr>
          <w:p w14:paraId="165C23B3" w14:textId="77777777" w:rsidR="00AC0A93" w:rsidRPr="00C50983" w:rsidRDefault="00AC0A93" w:rsidP="00DB499E">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67D24033" w14:textId="77777777" w:rsidR="00AC0A93" w:rsidRPr="00B67457" w:rsidRDefault="00AC0A93" w:rsidP="00DB499E">
            <w:pPr>
              <w:pStyle w:val="Tableheading"/>
              <w:rPr>
                <w:szCs w:val="22"/>
              </w:rPr>
            </w:pPr>
            <w:r w:rsidRPr="00B67457">
              <w:rPr>
                <w:szCs w:val="22"/>
              </w:rPr>
              <w:t>Presentations/ Lectures</w:t>
            </w:r>
          </w:p>
        </w:tc>
        <w:tc>
          <w:tcPr>
            <w:tcW w:w="1701" w:type="dxa"/>
            <w:tcBorders>
              <w:top w:val="single" w:sz="4" w:space="0" w:color="auto"/>
              <w:left w:val="single" w:sz="4" w:space="0" w:color="auto"/>
              <w:bottom w:val="single" w:sz="4" w:space="0" w:color="auto"/>
              <w:right w:val="single" w:sz="4" w:space="0" w:color="auto"/>
            </w:tcBorders>
            <w:vAlign w:val="center"/>
          </w:tcPr>
          <w:p w14:paraId="07F5CAE2" w14:textId="544CFAC8" w:rsidR="00AC0A93" w:rsidRPr="00B67457" w:rsidRDefault="00AC0A93" w:rsidP="00DB499E">
            <w:pPr>
              <w:pStyle w:val="Tableheading"/>
              <w:rPr>
                <w:szCs w:val="22"/>
              </w:rPr>
            </w:pPr>
            <w:r w:rsidRPr="00B67457">
              <w:rPr>
                <w:szCs w:val="22"/>
              </w:rPr>
              <w:t>Exercises</w:t>
            </w:r>
            <w:del w:id="144" w:author="Jillian Carson-Jackson" w:date="2021-03-25T21:00:00Z">
              <w:r w:rsidRPr="00B67457" w:rsidDel="00871929">
                <w:rPr>
                  <w:szCs w:val="22"/>
                </w:rPr>
                <w:delText>/</w:delText>
              </w:r>
            </w:del>
            <w:r w:rsidRPr="00B67457">
              <w:rPr>
                <w:szCs w:val="22"/>
              </w:rPr>
              <w:t xml:space="preserve"> </w:t>
            </w:r>
            <w:del w:id="145" w:author="Jillian Carson-Jackson" w:date="2021-03-25T21:00:00Z">
              <w:r w:rsidRPr="00B67457" w:rsidDel="00871929">
                <w:rPr>
                  <w:szCs w:val="22"/>
                </w:rPr>
                <w:delText>Simulation</w:delText>
              </w:r>
            </w:del>
          </w:p>
        </w:tc>
      </w:tr>
      <w:tr w:rsidR="00AC0A93" w:rsidRPr="00C50983" w14:paraId="3FA14DE8" w14:textId="77777777" w:rsidTr="00DB499E">
        <w:trPr>
          <w:jc w:val="center"/>
        </w:trPr>
        <w:tc>
          <w:tcPr>
            <w:tcW w:w="3958" w:type="dxa"/>
            <w:tcBorders>
              <w:top w:val="single" w:sz="4" w:space="0" w:color="auto"/>
              <w:left w:val="single" w:sz="6" w:space="0" w:color="auto"/>
            </w:tcBorders>
          </w:tcPr>
          <w:p w14:paraId="51637E6B" w14:textId="5FF6D423" w:rsidR="00AC0A93" w:rsidRPr="00581508" w:rsidRDefault="00AC0A93" w:rsidP="00DB499E">
            <w:pPr>
              <w:pStyle w:val="Tabletext"/>
              <w:rPr>
                <w:rFonts w:ascii="Calibri" w:hAnsi="Calibri"/>
                <w:b/>
                <w:sz w:val="22"/>
                <w:szCs w:val="22"/>
              </w:rPr>
            </w:pPr>
            <w:r w:rsidRPr="00581508">
              <w:rPr>
                <w:rFonts w:ascii="Calibri" w:hAnsi="Calibri"/>
                <w:b/>
                <w:sz w:val="22"/>
                <w:szCs w:val="22"/>
              </w:rPr>
              <w:t>Regulatory requirements</w:t>
            </w:r>
          </w:p>
          <w:p w14:paraId="70F5B54C"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International regulations</w:t>
            </w:r>
          </w:p>
          <w:p w14:paraId="1D390A11"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 xml:space="preserve">National regulations </w:t>
            </w:r>
            <w:commentRangeStart w:id="146"/>
            <w:commentRangeStart w:id="147"/>
            <w:commentRangeStart w:id="148"/>
            <w:r w:rsidRPr="00581508">
              <w:rPr>
                <w:rFonts w:ascii="Calibri" w:hAnsi="Calibri"/>
                <w:sz w:val="22"/>
                <w:szCs w:val="22"/>
              </w:rPr>
              <w:t>including local bye laws</w:t>
            </w:r>
            <w:commentRangeEnd w:id="146"/>
            <w:r w:rsidR="0062391F">
              <w:rPr>
                <w:rStyle w:val="CommentReference"/>
                <w:color w:val="auto"/>
              </w:rPr>
              <w:commentReference w:id="146"/>
            </w:r>
            <w:commentRangeEnd w:id="147"/>
            <w:r w:rsidR="00CC21E1">
              <w:rPr>
                <w:rStyle w:val="CommentReference"/>
                <w:color w:val="auto"/>
              </w:rPr>
              <w:commentReference w:id="147"/>
            </w:r>
            <w:commentRangeEnd w:id="148"/>
            <w:r w:rsidR="00AA3FE1">
              <w:rPr>
                <w:rStyle w:val="CommentReference"/>
                <w:color w:val="auto"/>
              </w:rPr>
              <w:commentReference w:id="148"/>
            </w:r>
          </w:p>
          <w:p w14:paraId="575AFB20" w14:textId="5BF6A8C4" w:rsidR="00C407E7" w:rsidRDefault="00C407E7" w:rsidP="00C407E7">
            <w:pPr>
              <w:pStyle w:val="Tabletext"/>
              <w:rPr>
                <w:ins w:id="149" w:author="Jillian Carson-Jackson" w:date="2021-03-25T21:09:00Z"/>
                <w:rFonts w:ascii="Calibri" w:hAnsi="Calibri"/>
                <w:sz w:val="22"/>
                <w:szCs w:val="22"/>
              </w:rPr>
            </w:pPr>
            <w:commentRangeStart w:id="150"/>
            <w:commentRangeStart w:id="151"/>
            <w:ins w:id="152" w:author="Jillian Carson-Jackson" w:date="2021-03-25T17:59:00Z">
              <w:r>
                <w:rPr>
                  <w:rFonts w:ascii="Calibri" w:hAnsi="Calibri"/>
                  <w:sz w:val="22"/>
                  <w:szCs w:val="22"/>
                </w:rPr>
                <w:t>Promulgation of Marine Notice</w:t>
              </w:r>
              <w:commentRangeEnd w:id="150"/>
              <w:r>
                <w:rPr>
                  <w:rStyle w:val="CommentReference"/>
                  <w:color w:val="auto"/>
                </w:rPr>
                <w:commentReference w:id="150"/>
              </w:r>
            </w:ins>
            <w:commentRangeEnd w:id="151"/>
            <w:ins w:id="153" w:author="Jillian Carson-Jackson" w:date="2021-03-25T21:07:00Z">
              <w:r w:rsidR="00396090">
                <w:rPr>
                  <w:rStyle w:val="CommentReference"/>
                  <w:color w:val="auto"/>
                </w:rPr>
                <w:commentReference w:id="151"/>
              </w:r>
            </w:ins>
          </w:p>
          <w:p w14:paraId="20B54936" w14:textId="77777777" w:rsidR="00CA3923" w:rsidRDefault="00CA3923" w:rsidP="00C407E7">
            <w:pPr>
              <w:pStyle w:val="Tabletext"/>
              <w:rPr>
                <w:ins w:id="154" w:author="Jillian Carson-Jackson" w:date="2021-03-25T17:59:00Z"/>
                <w:rFonts w:ascii="Calibri" w:hAnsi="Calibri"/>
                <w:sz w:val="22"/>
                <w:szCs w:val="22"/>
              </w:rPr>
            </w:pPr>
          </w:p>
          <w:p w14:paraId="705B3181" w14:textId="77777777" w:rsidR="00CA3923" w:rsidRPr="00581508" w:rsidRDefault="00CA3923" w:rsidP="00DB499E">
            <w:pPr>
              <w:pStyle w:val="Tabletext"/>
              <w:rPr>
                <w:rFonts w:ascii="Calibri" w:hAnsi="Calibri"/>
                <w:sz w:val="22"/>
                <w:szCs w:val="22"/>
              </w:rPr>
            </w:pPr>
          </w:p>
          <w:p w14:paraId="36E418F6" w14:textId="50564EFD" w:rsidR="00AC0A93" w:rsidRPr="00581508" w:rsidRDefault="00AC0A93" w:rsidP="00DB499E">
            <w:pPr>
              <w:pStyle w:val="Tabletext"/>
              <w:rPr>
                <w:rFonts w:ascii="Calibri" w:hAnsi="Calibri"/>
                <w:sz w:val="22"/>
                <w:szCs w:val="22"/>
              </w:rPr>
            </w:pPr>
            <w:commentRangeStart w:id="155"/>
            <w:commentRangeStart w:id="156"/>
            <w:del w:id="157" w:author="Jillian Carson-Jackson" w:date="2021-03-25T21:12:00Z">
              <w:r w:rsidRPr="00581508" w:rsidDel="00F32F86">
                <w:rPr>
                  <w:rFonts w:ascii="Calibri" w:hAnsi="Calibri"/>
                  <w:sz w:val="22"/>
                  <w:szCs w:val="22"/>
                </w:rPr>
                <w:delText xml:space="preserve">Safety related ship certificates </w:delText>
              </w:r>
              <w:commentRangeEnd w:id="155"/>
              <w:r w:rsidR="00685596" w:rsidDel="00F32F86">
                <w:rPr>
                  <w:rStyle w:val="CommentReference"/>
                  <w:color w:val="auto"/>
                </w:rPr>
                <w:commentReference w:id="155"/>
              </w:r>
              <w:commentRangeEnd w:id="156"/>
              <w:r w:rsidR="00DC12B0" w:rsidDel="00F32F86">
                <w:rPr>
                  <w:rStyle w:val="CommentReference"/>
                  <w:color w:val="auto"/>
                </w:rPr>
                <w:commentReference w:id="156"/>
              </w:r>
            </w:del>
          </w:p>
        </w:tc>
        <w:tc>
          <w:tcPr>
            <w:tcW w:w="1962" w:type="dxa"/>
            <w:tcBorders>
              <w:top w:val="single" w:sz="4" w:space="0" w:color="auto"/>
              <w:left w:val="single" w:sz="6" w:space="0" w:color="auto"/>
            </w:tcBorders>
          </w:tcPr>
          <w:p w14:paraId="679E6F0E" w14:textId="77777777" w:rsidR="00AC0A93" w:rsidRPr="00581508" w:rsidRDefault="00AC0A93" w:rsidP="00DB499E">
            <w:pPr>
              <w:pStyle w:val="Tabletext"/>
              <w:rPr>
                <w:rFonts w:ascii="Calibri" w:hAnsi="Calibri"/>
                <w:sz w:val="22"/>
                <w:szCs w:val="22"/>
              </w:rPr>
            </w:pPr>
          </w:p>
          <w:p w14:paraId="4417562F"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2</w:t>
            </w:r>
          </w:p>
          <w:p w14:paraId="4E522AB5" w14:textId="00B8A16A" w:rsidR="00AC0A93" w:rsidRPr="00581508" w:rsidRDefault="00AC0A93" w:rsidP="00DB499E">
            <w:pPr>
              <w:pStyle w:val="Tabletext"/>
              <w:rPr>
                <w:rFonts w:ascii="Calibri" w:hAnsi="Calibri"/>
                <w:sz w:val="22"/>
                <w:szCs w:val="22"/>
              </w:rPr>
            </w:pPr>
            <w:commentRangeStart w:id="158"/>
            <w:commentRangeStart w:id="159"/>
            <w:r w:rsidRPr="00581508">
              <w:rPr>
                <w:rFonts w:ascii="Calibri" w:hAnsi="Calibri"/>
                <w:sz w:val="22"/>
                <w:szCs w:val="22"/>
              </w:rPr>
              <w:t xml:space="preserve">Level </w:t>
            </w:r>
            <w:del w:id="160" w:author="Jillian Carson-Jackson" w:date="2021-03-25T17:24:00Z">
              <w:r w:rsidRPr="00581508" w:rsidDel="00372164">
                <w:rPr>
                  <w:rFonts w:ascii="Calibri" w:hAnsi="Calibri"/>
                  <w:sz w:val="22"/>
                  <w:szCs w:val="22"/>
                </w:rPr>
                <w:delText>1</w:delText>
              </w:r>
            </w:del>
            <w:ins w:id="161" w:author="Jillian Carson-Jackson" w:date="2021-03-25T17:24:00Z">
              <w:r w:rsidR="00372164">
                <w:rPr>
                  <w:rFonts w:ascii="Calibri" w:hAnsi="Calibri"/>
                  <w:sz w:val="22"/>
                  <w:szCs w:val="22"/>
                </w:rPr>
                <w:t xml:space="preserve"> 2</w:t>
              </w:r>
              <w:commentRangeEnd w:id="158"/>
              <w:r w:rsidR="00372164">
                <w:rPr>
                  <w:rStyle w:val="CommentReference"/>
                  <w:color w:val="auto"/>
                </w:rPr>
                <w:commentReference w:id="158"/>
              </w:r>
            </w:ins>
            <w:commentRangeEnd w:id="159"/>
            <w:ins w:id="162" w:author="Jillian Carson-Jackson" w:date="2021-03-25T21:05:00Z">
              <w:r w:rsidR="00F56C26">
                <w:rPr>
                  <w:rStyle w:val="CommentReference"/>
                  <w:color w:val="auto"/>
                </w:rPr>
                <w:commentReference w:id="159"/>
              </w:r>
            </w:ins>
          </w:p>
          <w:p w14:paraId="4F792250" w14:textId="77777777" w:rsidR="00DB73C8" w:rsidRDefault="00DB73C8" w:rsidP="00DB499E">
            <w:pPr>
              <w:pStyle w:val="Tabletext"/>
              <w:rPr>
                <w:ins w:id="163" w:author="Jillian Carson-Jackson" w:date="2021-03-25T21:06:00Z"/>
                <w:rFonts w:ascii="Calibri" w:hAnsi="Calibri"/>
                <w:sz w:val="22"/>
                <w:szCs w:val="22"/>
              </w:rPr>
            </w:pPr>
          </w:p>
          <w:p w14:paraId="413D2F3B" w14:textId="3D6464BB" w:rsidR="00AC0A93" w:rsidRPr="00581508" w:rsidDel="005579C2" w:rsidRDefault="00AC0A93" w:rsidP="00DB499E">
            <w:pPr>
              <w:pStyle w:val="Tabletext"/>
              <w:rPr>
                <w:del w:id="164" w:author="Jillian Carson-Jackson" w:date="2021-03-25T21:09:00Z"/>
                <w:rFonts w:ascii="Calibri" w:hAnsi="Calibri"/>
                <w:sz w:val="22"/>
                <w:szCs w:val="22"/>
              </w:rPr>
            </w:pPr>
            <w:r w:rsidRPr="00581508">
              <w:rPr>
                <w:rFonts w:ascii="Calibri" w:hAnsi="Calibri"/>
                <w:sz w:val="22"/>
                <w:szCs w:val="22"/>
              </w:rPr>
              <w:t>Level 1</w:t>
            </w:r>
          </w:p>
          <w:p w14:paraId="4D83C7B5" w14:textId="77777777" w:rsidR="00DB73C8" w:rsidRDefault="00DB73C8" w:rsidP="005579C2">
            <w:pPr>
              <w:pStyle w:val="Tabletext"/>
              <w:rPr>
                <w:ins w:id="165" w:author="Jillian Carson-Jackson" w:date="2021-03-25T21:06:00Z"/>
                <w:rFonts w:ascii="Calibri" w:hAnsi="Calibri"/>
                <w:sz w:val="22"/>
                <w:szCs w:val="22"/>
              </w:rPr>
            </w:pPr>
          </w:p>
          <w:p w14:paraId="6349BD3A" w14:textId="657C5513" w:rsidR="00AC0A93" w:rsidRPr="00581508" w:rsidRDefault="00AC0A93" w:rsidP="00DB499E">
            <w:pPr>
              <w:pStyle w:val="Tabletext"/>
              <w:rPr>
                <w:rFonts w:ascii="Calibri" w:hAnsi="Calibri"/>
                <w:sz w:val="22"/>
                <w:szCs w:val="22"/>
              </w:rPr>
            </w:pPr>
          </w:p>
        </w:tc>
        <w:tc>
          <w:tcPr>
            <w:tcW w:w="1843" w:type="dxa"/>
            <w:tcBorders>
              <w:top w:val="single" w:sz="4" w:space="0" w:color="auto"/>
              <w:left w:val="single" w:sz="6" w:space="0" w:color="auto"/>
              <w:right w:val="single" w:sz="6" w:space="0" w:color="auto"/>
            </w:tcBorders>
          </w:tcPr>
          <w:p w14:paraId="1EED4F43" w14:textId="77777777" w:rsidR="00AC0A93" w:rsidRPr="00581508" w:rsidRDefault="00AC0A93" w:rsidP="00DB499E">
            <w:pPr>
              <w:pStyle w:val="Tabletext"/>
              <w:rPr>
                <w:rFonts w:ascii="Calibri" w:hAnsi="Calibri"/>
                <w:sz w:val="22"/>
                <w:szCs w:val="22"/>
              </w:rPr>
            </w:pPr>
          </w:p>
        </w:tc>
        <w:tc>
          <w:tcPr>
            <w:tcW w:w="1701" w:type="dxa"/>
            <w:tcBorders>
              <w:top w:val="single" w:sz="4" w:space="0" w:color="auto"/>
              <w:right w:val="single" w:sz="6" w:space="0" w:color="auto"/>
            </w:tcBorders>
          </w:tcPr>
          <w:p w14:paraId="1106741E" w14:textId="77777777" w:rsidR="00AC0A93" w:rsidRPr="00581508" w:rsidRDefault="00AC0A93" w:rsidP="00DB499E">
            <w:pPr>
              <w:pStyle w:val="Tabletext"/>
              <w:rPr>
                <w:rFonts w:ascii="Calibri" w:hAnsi="Calibri"/>
                <w:sz w:val="22"/>
                <w:szCs w:val="22"/>
              </w:rPr>
            </w:pPr>
          </w:p>
        </w:tc>
      </w:tr>
      <w:tr w:rsidR="006449E6" w:rsidRPr="00C50983" w14:paraId="3EE88D5A" w14:textId="77777777" w:rsidTr="00DB499E">
        <w:trPr>
          <w:jc w:val="center"/>
        </w:trPr>
        <w:tc>
          <w:tcPr>
            <w:tcW w:w="3958" w:type="dxa"/>
            <w:tcBorders>
              <w:top w:val="single" w:sz="6" w:space="0" w:color="auto"/>
              <w:left w:val="single" w:sz="6" w:space="0" w:color="auto"/>
            </w:tcBorders>
          </w:tcPr>
          <w:p w14:paraId="44E1EDE1" w14:textId="77777777" w:rsidR="00C73719" w:rsidRPr="00C73719" w:rsidRDefault="006449E6" w:rsidP="006449E6">
            <w:pPr>
              <w:pStyle w:val="Tabletext"/>
              <w:rPr>
                <w:rFonts w:ascii="Calibri" w:hAnsi="Calibri"/>
                <w:b/>
                <w:bCs/>
                <w:sz w:val="22"/>
                <w:szCs w:val="22"/>
              </w:rPr>
            </w:pPr>
            <w:r w:rsidRPr="00C73719">
              <w:rPr>
                <w:rFonts w:ascii="Calibri" w:hAnsi="Calibri"/>
                <w:b/>
                <w:bCs/>
                <w:sz w:val="22"/>
                <w:szCs w:val="22"/>
              </w:rPr>
              <w:t xml:space="preserve">Legal liabilities of VTS </w:t>
            </w:r>
            <w:commentRangeStart w:id="166"/>
            <w:commentRangeEnd w:id="166"/>
            <w:ins w:id="167" w:author="Jillian Carson-Jackson" w:date="2021-03-25T18:02:00Z">
              <w:r w:rsidRPr="00C73719">
                <w:rPr>
                  <w:rStyle w:val="CommentReference"/>
                  <w:b/>
                  <w:bCs/>
                  <w:color w:val="auto"/>
                </w:rPr>
                <w:commentReference w:id="166"/>
              </w:r>
            </w:ins>
          </w:p>
          <w:p w14:paraId="02CA53BA" w14:textId="77777777" w:rsidR="00C73719" w:rsidRDefault="00C73719" w:rsidP="006449E6">
            <w:pPr>
              <w:pStyle w:val="Tabletext"/>
              <w:rPr>
                <w:rFonts w:ascii="Calibri" w:hAnsi="Calibri"/>
                <w:sz w:val="22"/>
                <w:szCs w:val="22"/>
              </w:rPr>
            </w:pPr>
            <w:r>
              <w:rPr>
                <w:rFonts w:ascii="Calibri" w:hAnsi="Calibri"/>
                <w:sz w:val="22"/>
                <w:szCs w:val="22"/>
              </w:rPr>
              <w:t>Competent Authority, VTS Provider</w:t>
            </w:r>
          </w:p>
          <w:p w14:paraId="4A828F3F" w14:textId="1A981EEA" w:rsidR="006449E6" w:rsidRDefault="00C73719" w:rsidP="006449E6">
            <w:pPr>
              <w:pStyle w:val="Tabletext"/>
              <w:rPr>
                <w:ins w:id="168" w:author="Jillian Carson-Jackson" w:date="2021-03-25T21:09:00Z"/>
                <w:rFonts w:ascii="Calibri" w:hAnsi="Calibri"/>
                <w:sz w:val="22"/>
                <w:szCs w:val="22"/>
              </w:rPr>
            </w:pPr>
            <w:r>
              <w:rPr>
                <w:rFonts w:ascii="Calibri" w:hAnsi="Calibri"/>
                <w:sz w:val="22"/>
                <w:szCs w:val="22"/>
              </w:rPr>
              <w:t xml:space="preserve">VTS Personnel </w:t>
            </w:r>
            <w:del w:id="169" w:author="Jillian Carson-Jackson" w:date="2021-03-25T18:02:00Z">
              <w:r w:rsidR="006449E6" w:rsidRPr="00581508" w:rsidDel="00306A8C">
                <w:rPr>
                  <w:rFonts w:ascii="Calibri" w:hAnsi="Calibri"/>
                  <w:sz w:val="22"/>
                  <w:szCs w:val="22"/>
                </w:rPr>
                <w:delText>functions</w:delText>
              </w:r>
            </w:del>
          </w:p>
          <w:p w14:paraId="09E11063" w14:textId="77777777" w:rsidR="006449E6" w:rsidRPr="00581508" w:rsidRDefault="006449E6" w:rsidP="00DB499E">
            <w:pPr>
              <w:pStyle w:val="Tabletext"/>
              <w:rPr>
                <w:rFonts w:ascii="Calibri" w:hAnsi="Calibri"/>
                <w:b/>
                <w:sz w:val="22"/>
                <w:szCs w:val="22"/>
              </w:rPr>
            </w:pPr>
          </w:p>
        </w:tc>
        <w:tc>
          <w:tcPr>
            <w:tcW w:w="1962" w:type="dxa"/>
            <w:tcBorders>
              <w:top w:val="single" w:sz="6" w:space="0" w:color="auto"/>
              <w:left w:val="single" w:sz="6" w:space="0" w:color="auto"/>
            </w:tcBorders>
          </w:tcPr>
          <w:p w14:paraId="1A3E5D57" w14:textId="6DD89EAE" w:rsidR="006449E6" w:rsidRPr="00581508" w:rsidRDefault="006449E6" w:rsidP="00DB499E">
            <w:pPr>
              <w:pStyle w:val="Tabletext"/>
              <w:rPr>
                <w:rFonts w:ascii="Calibri" w:hAnsi="Calibri"/>
                <w:sz w:val="22"/>
                <w:szCs w:val="22"/>
              </w:rPr>
            </w:pPr>
            <w:commentRangeStart w:id="170"/>
            <w:r w:rsidRPr="00581508">
              <w:rPr>
                <w:rFonts w:ascii="Calibri" w:hAnsi="Calibri"/>
                <w:sz w:val="22"/>
                <w:szCs w:val="22"/>
              </w:rPr>
              <w:t xml:space="preserve">Level </w:t>
            </w:r>
            <w:del w:id="171" w:author="Jillian Carson-Jackson" w:date="2021-03-25T17:24:00Z">
              <w:r w:rsidRPr="00581508" w:rsidDel="00372164">
                <w:rPr>
                  <w:rFonts w:ascii="Calibri" w:hAnsi="Calibri"/>
                  <w:sz w:val="22"/>
                  <w:szCs w:val="22"/>
                </w:rPr>
                <w:delText>1</w:delText>
              </w:r>
            </w:del>
            <w:ins w:id="172" w:author="Jillian Carson-Jackson" w:date="2021-03-25T17:24:00Z">
              <w:r>
                <w:rPr>
                  <w:rFonts w:ascii="Calibri" w:hAnsi="Calibri"/>
                  <w:sz w:val="22"/>
                  <w:szCs w:val="22"/>
                </w:rPr>
                <w:t>2</w:t>
              </w:r>
            </w:ins>
            <w:commentRangeEnd w:id="170"/>
            <w:ins w:id="173" w:author="Jillian Carson-Jackson" w:date="2021-03-25T17:25:00Z">
              <w:r>
                <w:rPr>
                  <w:rStyle w:val="CommentReference"/>
                  <w:color w:val="auto"/>
                </w:rPr>
                <w:commentReference w:id="170"/>
              </w:r>
            </w:ins>
            <w:ins w:id="174" w:author="Jillian Carson-Jackson" w:date="2021-03-25T18:02:00Z">
              <w:r>
                <w:rPr>
                  <w:rFonts w:ascii="Calibri" w:hAnsi="Calibri"/>
                  <w:sz w:val="22"/>
                  <w:szCs w:val="22"/>
                </w:rPr>
                <w:t xml:space="preserve"> </w:t>
              </w:r>
              <w:commentRangeStart w:id="175"/>
              <w:commentRangeStart w:id="176"/>
              <w:r>
                <w:rPr>
                  <w:rFonts w:ascii="Calibri" w:hAnsi="Calibri"/>
                  <w:sz w:val="22"/>
                  <w:szCs w:val="22"/>
                </w:rPr>
                <w:t>3</w:t>
              </w:r>
              <w:commentRangeEnd w:id="175"/>
              <w:r>
                <w:rPr>
                  <w:rStyle w:val="CommentReference"/>
                  <w:color w:val="auto"/>
                </w:rPr>
                <w:commentReference w:id="175"/>
              </w:r>
            </w:ins>
            <w:commentRangeEnd w:id="176"/>
            <w:ins w:id="177" w:author="Jillian Carson-Jackson" w:date="2021-03-25T21:10:00Z">
              <w:r>
                <w:rPr>
                  <w:rStyle w:val="CommentReference"/>
                  <w:color w:val="auto"/>
                </w:rPr>
                <w:commentReference w:id="176"/>
              </w:r>
            </w:ins>
          </w:p>
        </w:tc>
        <w:tc>
          <w:tcPr>
            <w:tcW w:w="1843" w:type="dxa"/>
            <w:tcBorders>
              <w:top w:val="single" w:sz="6" w:space="0" w:color="auto"/>
              <w:left w:val="single" w:sz="6" w:space="0" w:color="auto"/>
              <w:right w:val="single" w:sz="6" w:space="0" w:color="auto"/>
            </w:tcBorders>
          </w:tcPr>
          <w:p w14:paraId="658F8EFF" w14:textId="77777777" w:rsidR="006449E6" w:rsidRPr="00581508" w:rsidRDefault="006449E6" w:rsidP="00DB499E">
            <w:pPr>
              <w:pStyle w:val="Tabletext"/>
              <w:rPr>
                <w:rFonts w:ascii="Calibri" w:hAnsi="Calibri"/>
                <w:sz w:val="22"/>
                <w:szCs w:val="22"/>
              </w:rPr>
            </w:pPr>
          </w:p>
        </w:tc>
        <w:tc>
          <w:tcPr>
            <w:tcW w:w="1701" w:type="dxa"/>
            <w:tcBorders>
              <w:top w:val="single" w:sz="6" w:space="0" w:color="auto"/>
              <w:right w:val="single" w:sz="6" w:space="0" w:color="auto"/>
            </w:tcBorders>
          </w:tcPr>
          <w:p w14:paraId="4F6DB5E9" w14:textId="77777777" w:rsidR="006449E6" w:rsidRPr="00581508" w:rsidRDefault="006449E6" w:rsidP="00DB499E">
            <w:pPr>
              <w:pStyle w:val="Tabletext"/>
              <w:rPr>
                <w:rFonts w:ascii="Calibri" w:hAnsi="Calibri"/>
                <w:sz w:val="22"/>
                <w:szCs w:val="22"/>
              </w:rPr>
            </w:pPr>
          </w:p>
        </w:tc>
      </w:tr>
      <w:tr w:rsidR="00AC0A93" w:rsidRPr="00C50983" w14:paraId="567B1F59" w14:textId="77777777" w:rsidTr="00DB499E">
        <w:trPr>
          <w:jc w:val="center"/>
        </w:trPr>
        <w:tc>
          <w:tcPr>
            <w:tcW w:w="3958" w:type="dxa"/>
            <w:tcBorders>
              <w:top w:val="single" w:sz="6" w:space="0" w:color="auto"/>
              <w:left w:val="single" w:sz="6" w:space="0" w:color="auto"/>
            </w:tcBorders>
          </w:tcPr>
          <w:p w14:paraId="2A36A12A" w14:textId="77777777" w:rsidR="00AC0A93" w:rsidRPr="00581508" w:rsidRDefault="00AC0A93" w:rsidP="00DB499E">
            <w:pPr>
              <w:pStyle w:val="Tabletext"/>
              <w:rPr>
                <w:rFonts w:ascii="Calibri" w:hAnsi="Calibri"/>
                <w:b/>
                <w:sz w:val="22"/>
                <w:szCs w:val="22"/>
              </w:rPr>
            </w:pPr>
            <w:r w:rsidRPr="00581508">
              <w:rPr>
                <w:rFonts w:ascii="Calibri" w:hAnsi="Calibri"/>
                <w:b/>
                <w:sz w:val="22"/>
                <w:szCs w:val="22"/>
              </w:rPr>
              <w:t>Roles and responsibilities</w:t>
            </w:r>
          </w:p>
          <w:p w14:paraId="0CD1809B" w14:textId="11E3A4A2" w:rsidR="00AC0A93" w:rsidRPr="00581508" w:rsidRDefault="00AC0A93" w:rsidP="00DB499E">
            <w:pPr>
              <w:pStyle w:val="Tabletext"/>
              <w:rPr>
                <w:rFonts w:ascii="Calibri" w:hAnsi="Calibri"/>
                <w:sz w:val="22"/>
                <w:szCs w:val="22"/>
              </w:rPr>
            </w:pPr>
            <w:r w:rsidRPr="00581508">
              <w:rPr>
                <w:rFonts w:ascii="Calibri" w:hAnsi="Calibri"/>
                <w:sz w:val="22"/>
                <w:szCs w:val="22"/>
              </w:rPr>
              <w:t>Ship masters</w:t>
            </w:r>
          </w:p>
          <w:p w14:paraId="5C3F8490"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 xml:space="preserve">Marine </w:t>
            </w:r>
            <w:commentRangeStart w:id="178"/>
            <w:commentRangeStart w:id="179"/>
            <w:r w:rsidRPr="00581508">
              <w:rPr>
                <w:rFonts w:ascii="Calibri" w:hAnsi="Calibri"/>
                <w:sz w:val="22"/>
                <w:szCs w:val="22"/>
              </w:rPr>
              <w:t>pilots</w:t>
            </w:r>
            <w:commentRangeEnd w:id="178"/>
            <w:r w:rsidR="00DC12B0">
              <w:rPr>
                <w:rStyle w:val="CommentReference"/>
                <w:color w:val="auto"/>
              </w:rPr>
              <w:commentReference w:id="178"/>
            </w:r>
            <w:commentRangeEnd w:id="179"/>
            <w:r w:rsidR="006D50F0">
              <w:rPr>
                <w:rStyle w:val="CommentReference"/>
                <w:color w:val="auto"/>
              </w:rPr>
              <w:commentReference w:id="179"/>
            </w:r>
          </w:p>
          <w:p w14:paraId="0BCD6261"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VTS</w:t>
            </w:r>
          </w:p>
          <w:p w14:paraId="6143E373"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Allied services</w:t>
            </w:r>
          </w:p>
        </w:tc>
        <w:tc>
          <w:tcPr>
            <w:tcW w:w="1962" w:type="dxa"/>
            <w:tcBorders>
              <w:top w:val="single" w:sz="6" w:space="0" w:color="auto"/>
              <w:left w:val="single" w:sz="6" w:space="0" w:color="auto"/>
            </w:tcBorders>
          </w:tcPr>
          <w:p w14:paraId="0479A62C" w14:textId="77777777" w:rsidR="00AC0A93" w:rsidRPr="00581508" w:rsidRDefault="00AC0A93" w:rsidP="00DB499E">
            <w:pPr>
              <w:pStyle w:val="Tabletext"/>
              <w:rPr>
                <w:rFonts w:ascii="Calibri" w:hAnsi="Calibri"/>
                <w:sz w:val="22"/>
                <w:szCs w:val="22"/>
              </w:rPr>
            </w:pPr>
          </w:p>
          <w:p w14:paraId="49E88EF8"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p w14:paraId="79C1A7A4"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p w14:paraId="15493FD5"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3</w:t>
            </w:r>
          </w:p>
          <w:p w14:paraId="36228E98" w14:textId="77777777" w:rsidR="00AC0A93" w:rsidRPr="00581508" w:rsidRDefault="00AC0A93" w:rsidP="00DB499E">
            <w:pPr>
              <w:pStyle w:val="Tabletext"/>
              <w:rPr>
                <w:rFonts w:ascii="Calibri" w:hAnsi="Calibri"/>
                <w:sz w:val="22"/>
                <w:szCs w:val="22"/>
              </w:rPr>
            </w:pPr>
            <w:r w:rsidRPr="00581508">
              <w:rPr>
                <w:rFonts w:ascii="Calibri" w:hAnsi="Calibri"/>
                <w:sz w:val="22"/>
                <w:szCs w:val="22"/>
              </w:rPr>
              <w:t>Level 1</w:t>
            </w:r>
          </w:p>
        </w:tc>
        <w:tc>
          <w:tcPr>
            <w:tcW w:w="1843" w:type="dxa"/>
            <w:tcBorders>
              <w:top w:val="single" w:sz="6" w:space="0" w:color="auto"/>
              <w:left w:val="single" w:sz="6" w:space="0" w:color="auto"/>
              <w:right w:val="single" w:sz="6" w:space="0" w:color="auto"/>
            </w:tcBorders>
          </w:tcPr>
          <w:p w14:paraId="66C52A3E" w14:textId="77777777" w:rsidR="00AC0A93" w:rsidRPr="00581508" w:rsidRDefault="00AC0A93" w:rsidP="00DB499E">
            <w:pPr>
              <w:pStyle w:val="Tabletext"/>
              <w:rPr>
                <w:rFonts w:ascii="Calibri" w:hAnsi="Calibri"/>
                <w:sz w:val="22"/>
                <w:szCs w:val="22"/>
              </w:rPr>
            </w:pPr>
          </w:p>
        </w:tc>
        <w:tc>
          <w:tcPr>
            <w:tcW w:w="1701" w:type="dxa"/>
            <w:tcBorders>
              <w:top w:val="single" w:sz="6" w:space="0" w:color="auto"/>
              <w:right w:val="single" w:sz="6" w:space="0" w:color="auto"/>
            </w:tcBorders>
          </w:tcPr>
          <w:p w14:paraId="34F2823D" w14:textId="77777777" w:rsidR="00AC0A93" w:rsidRPr="00581508" w:rsidRDefault="00AC0A93" w:rsidP="00DB499E">
            <w:pPr>
              <w:pStyle w:val="Tabletext"/>
              <w:rPr>
                <w:rFonts w:ascii="Calibri" w:hAnsi="Calibri"/>
                <w:sz w:val="22"/>
                <w:szCs w:val="22"/>
              </w:rPr>
            </w:pPr>
          </w:p>
        </w:tc>
      </w:tr>
      <w:tr w:rsidR="00F4462B" w:rsidRPr="0076035F" w14:paraId="63EF0D11" w14:textId="77777777" w:rsidTr="00F4462B">
        <w:trPr>
          <w:jc w:val="center"/>
          <w:ins w:id="180" w:author="Jillian Carson-Jackson" w:date="2020-12-27T15:50:00Z"/>
        </w:trPr>
        <w:tc>
          <w:tcPr>
            <w:tcW w:w="3958" w:type="dxa"/>
            <w:tcBorders>
              <w:top w:val="single" w:sz="6" w:space="0" w:color="auto"/>
              <w:left w:val="single" w:sz="6" w:space="0" w:color="auto"/>
            </w:tcBorders>
          </w:tcPr>
          <w:p w14:paraId="06CB7EC4" w14:textId="77777777" w:rsidR="00F4462B" w:rsidRPr="0076035F" w:rsidRDefault="00F4462B" w:rsidP="00F4462B">
            <w:pPr>
              <w:pStyle w:val="Tabletext"/>
              <w:rPr>
                <w:ins w:id="181" w:author="Jillian Carson-Jackson" w:date="2020-12-27T15:50:00Z"/>
                <w:rFonts w:ascii="Calibri" w:hAnsi="Calibri"/>
                <w:b/>
                <w:sz w:val="22"/>
                <w:szCs w:val="22"/>
              </w:rPr>
            </w:pPr>
            <w:commentRangeStart w:id="182"/>
            <w:ins w:id="183" w:author="Jillian Carson-Jackson" w:date="2020-12-27T15:50:00Z">
              <w:r w:rsidRPr="0076035F">
                <w:rPr>
                  <w:rFonts w:ascii="Calibri" w:hAnsi="Calibri"/>
                  <w:b/>
                  <w:sz w:val="22"/>
                  <w:szCs w:val="22"/>
                </w:rPr>
                <w:t>Log and record keeping</w:t>
              </w:r>
              <w:commentRangeEnd w:id="182"/>
              <w:r>
                <w:rPr>
                  <w:rStyle w:val="CommentReference"/>
                  <w:color w:val="auto"/>
                </w:rPr>
                <w:commentReference w:id="182"/>
              </w:r>
            </w:ins>
          </w:p>
          <w:p w14:paraId="47CAD947" w14:textId="77777777" w:rsidR="00F4462B" w:rsidRPr="00F4462B" w:rsidRDefault="00F4462B" w:rsidP="00F4462B">
            <w:pPr>
              <w:pStyle w:val="Tabletext"/>
              <w:rPr>
                <w:ins w:id="184" w:author="Jillian Carson-Jackson" w:date="2020-12-27T15:50:00Z"/>
                <w:rFonts w:ascii="Calibri" w:hAnsi="Calibri"/>
                <w:bCs/>
                <w:sz w:val="22"/>
                <w:szCs w:val="22"/>
              </w:rPr>
            </w:pPr>
            <w:ins w:id="185" w:author="Jillian Carson-Jackson" w:date="2020-12-27T15:50:00Z">
              <w:r w:rsidRPr="00F4462B">
                <w:rPr>
                  <w:rFonts w:ascii="Calibri" w:hAnsi="Calibri"/>
                  <w:bCs/>
                  <w:sz w:val="22"/>
                  <w:szCs w:val="22"/>
                </w:rPr>
                <w:t>Objective</w:t>
              </w:r>
            </w:ins>
          </w:p>
          <w:p w14:paraId="4BFE5BD9" w14:textId="77777777" w:rsidR="00F4462B" w:rsidRPr="00F4462B" w:rsidRDefault="00F4462B" w:rsidP="00F4462B">
            <w:pPr>
              <w:pStyle w:val="Tabletext"/>
              <w:rPr>
                <w:ins w:id="186" w:author="Jillian Carson-Jackson" w:date="2020-12-27T15:50:00Z"/>
                <w:rFonts w:ascii="Calibri" w:hAnsi="Calibri"/>
                <w:bCs/>
                <w:sz w:val="22"/>
                <w:szCs w:val="22"/>
              </w:rPr>
            </w:pPr>
            <w:ins w:id="187" w:author="Jillian Carson-Jackson" w:date="2020-12-27T15:50:00Z">
              <w:r w:rsidRPr="00F4462B">
                <w:rPr>
                  <w:rFonts w:ascii="Calibri" w:hAnsi="Calibri"/>
                  <w:bCs/>
                  <w:sz w:val="22"/>
                  <w:szCs w:val="22"/>
                </w:rPr>
                <w:t>Manual log keeping</w:t>
              </w:r>
            </w:ins>
          </w:p>
          <w:p w14:paraId="7816729D" w14:textId="77777777" w:rsidR="00F4462B" w:rsidRPr="00F4462B" w:rsidRDefault="00F4462B" w:rsidP="00F4462B">
            <w:pPr>
              <w:pStyle w:val="Tabletext"/>
              <w:rPr>
                <w:ins w:id="188" w:author="Jillian Carson-Jackson" w:date="2020-12-27T15:50:00Z"/>
                <w:rFonts w:ascii="Calibri" w:hAnsi="Calibri"/>
                <w:bCs/>
                <w:sz w:val="22"/>
                <w:szCs w:val="22"/>
              </w:rPr>
            </w:pPr>
            <w:ins w:id="189" w:author="Jillian Carson-Jackson" w:date="2020-12-27T15:50:00Z">
              <w:r w:rsidRPr="00F4462B">
                <w:rPr>
                  <w:rFonts w:ascii="Calibri" w:hAnsi="Calibri"/>
                  <w:bCs/>
                  <w:sz w:val="22"/>
                  <w:szCs w:val="22"/>
                </w:rPr>
                <w:t>Electronic log keeping</w:t>
              </w:r>
            </w:ins>
          </w:p>
          <w:p w14:paraId="1037E8A0" w14:textId="75F45699" w:rsidR="00F4462B" w:rsidRPr="00F4462B" w:rsidRDefault="002811DF" w:rsidP="00F4462B">
            <w:pPr>
              <w:pStyle w:val="Tabletext"/>
              <w:rPr>
                <w:ins w:id="190" w:author="Jillian Carson-Jackson" w:date="2020-12-27T15:50:00Z"/>
                <w:rFonts w:ascii="Calibri" w:hAnsi="Calibri"/>
                <w:b/>
                <w:sz w:val="22"/>
                <w:szCs w:val="22"/>
              </w:rPr>
            </w:pPr>
            <w:ins w:id="191" w:author="Jillian Carson-Jackson" w:date="2021-03-25T21:19:00Z">
              <w:r>
                <w:rPr>
                  <w:rFonts w:ascii="Calibri" w:hAnsi="Calibri"/>
                  <w:bCs/>
                  <w:sz w:val="22"/>
                  <w:szCs w:val="22"/>
                </w:rPr>
                <w:t>R</w:t>
              </w:r>
            </w:ins>
            <w:ins w:id="192" w:author="Jillian Carson-Jackson" w:date="2020-12-27T15:50:00Z">
              <w:r w:rsidR="00F4462B" w:rsidRPr="00F4462B">
                <w:rPr>
                  <w:rFonts w:ascii="Calibri" w:hAnsi="Calibri"/>
                  <w:bCs/>
                  <w:sz w:val="22"/>
                  <w:szCs w:val="22"/>
                </w:rPr>
                <w:t>eport writing</w:t>
              </w:r>
            </w:ins>
          </w:p>
        </w:tc>
        <w:tc>
          <w:tcPr>
            <w:tcW w:w="1962" w:type="dxa"/>
            <w:tcBorders>
              <w:top w:val="single" w:sz="6" w:space="0" w:color="auto"/>
              <w:left w:val="single" w:sz="6" w:space="0" w:color="auto"/>
            </w:tcBorders>
          </w:tcPr>
          <w:p w14:paraId="59BD684C" w14:textId="77777777" w:rsidR="002811DF" w:rsidRDefault="002811DF" w:rsidP="002811DF">
            <w:pPr>
              <w:pStyle w:val="Tabletext"/>
              <w:ind w:left="0"/>
              <w:rPr>
                <w:ins w:id="193" w:author="Jillian Carson-Jackson" w:date="2021-03-25T21:18:00Z"/>
                <w:rFonts w:ascii="Calibri" w:hAnsi="Calibri"/>
                <w:sz w:val="22"/>
                <w:szCs w:val="22"/>
              </w:rPr>
            </w:pPr>
          </w:p>
          <w:p w14:paraId="57A8F7FB" w14:textId="6B6997F9" w:rsidR="00F4462B" w:rsidRDefault="00F4462B" w:rsidP="002811DF">
            <w:pPr>
              <w:pStyle w:val="Tabletext"/>
              <w:ind w:left="0"/>
              <w:rPr>
                <w:ins w:id="194" w:author="Jillian Carson-Jackson" w:date="2021-03-25T21:18:00Z"/>
                <w:rFonts w:ascii="Calibri" w:hAnsi="Calibri"/>
                <w:sz w:val="22"/>
                <w:szCs w:val="22"/>
              </w:rPr>
            </w:pPr>
            <w:commentRangeStart w:id="195"/>
            <w:ins w:id="196" w:author="Jillian Carson-Jackson" w:date="2020-12-27T15:50:00Z">
              <w:r w:rsidRPr="0076035F">
                <w:rPr>
                  <w:rFonts w:ascii="Calibri" w:hAnsi="Calibri"/>
                  <w:sz w:val="22"/>
                  <w:szCs w:val="22"/>
                </w:rPr>
                <w:t xml:space="preserve">Level </w:t>
              </w:r>
            </w:ins>
            <w:ins w:id="197" w:author="Jillian Carson-Jackson" w:date="2021-03-25T21:19:00Z">
              <w:r w:rsidR="002811DF">
                <w:rPr>
                  <w:rFonts w:ascii="Calibri" w:hAnsi="Calibri"/>
                  <w:sz w:val="22"/>
                  <w:szCs w:val="22"/>
                </w:rPr>
                <w:t>1</w:t>
              </w:r>
              <w:commentRangeEnd w:id="195"/>
              <w:r w:rsidR="009672E7">
                <w:rPr>
                  <w:rStyle w:val="CommentReference"/>
                  <w:color w:val="auto"/>
                </w:rPr>
                <w:commentReference w:id="195"/>
              </w:r>
            </w:ins>
          </w:p>
          <w:p w14:paraId="29E6FF68" w14:textId="77777777" w:rsidR="007560BA" w:rsidRDefault="007560BA" w:rsidP="00F4462B">
            <w:pPr>
              <w:pStyle w:val="Tabletext"/>
              <w:rPr>
                <w:ins w:id="198" w:author="Jillian Carson-Jackson" w:date="2021-03-25T21:18:00Z"/>
                <w:rFonts w:ascii="Calibri" w:hAnsi="Calibri"/>
                <w:sz w:val="22"/>
                <w:szCs w:val="22"/>
              </w:rPr>
            </w:pPr>
          </w:p>
          <w:p w14:paraId="4906E413" w14:textId="77777777" w:rsidR="007560BA" w:rsidRDefault="007560BA" w:rsidP="002811DF">
            <w:pPr>
              <w:pStyle w:val="Tabletext"/>
              <w:ind w:left="0"/>
              <w:rPr>
                <w:ins w:id="199" w:author="Jillian Carson-Jackson" w:date="2021-03-25T21:18:00Z"/>
                <w:rFonts w:ascii="Calibri" w:hAnsi="Calibri"/>
                <w:sz w:val="22"/>
                <w:szCs w:val="22"/>
              </w:rPr>
            </w:pPr>
          </w:p>
          <w:p w14:paraId="4BE3F1B4" w14:textId="5B2FA39A" w:rsidR="007560BA" w:rsidRPr="0076035F" w:rsidRDefault="007560BA" w:rsidP="00F4462B">
            <w:pPr>
              <w:pStyle w:val="Tabletext"/>
              <w:rPr>
                <w:ins w:id="200" w:author="Jillian Carson-Jackson" w:date="2020-12-27T15:50:00Z"/>
                <w:rFonts w:ascii="Calibri" w:hAnsi="Calibri"/>
                <w:sz w:val="22"/>
                <w:szCs w:val="22"/>
              </w:rPr>
            </w:pPr>
          </w:p>
        </w:tc>
        <w:tc>
          <w:tcPr>
            <w:tcW w:w="1843" w:type="dxa"/>
            <w:tcBorders>
              <w:top w:val="single" w:sz="6" w:space="0" w:color="auto"/>
              <w:left w:val="single" w:sz="6" w:space="0" w:color="auto"/>
              <w:right w:val="single" w:sz="6" w:space="0" w:color="auto"/>
            </w:tcBorders>
          </w:tcPr>
          <w:p w14:paraId="02BC6D59" w14:textId="77777777" w:rsidR="00F4462B" w:rsidRPr="0076035F" w:rsidRDefault="00F4462B" w:rsidP="00F4462B">
            <w:pPr>
              <w:pStyle w:val="Tabletext"/>
              <w:rPr>
                <w:ins w:id="201" w:author="Jillian Carson-Jackson" w:date="2020-12-27T15:50:00Z"/>
                <w:rFonts w:ascii="Calibri" w:hAnsi="Calibri"/>
                <w:sz w:val="22"/>
                <w:szCs w:val="22"/>
              </w:rPr>
            </w:pPr>
          </w:p>
        </w:tc>
        <w:tc>
          <w:tcPr>
            <w:tcW w:w="1701" w:type="dxa"/>
            <w:tcBorders>
              <w:top w:val="single" w:sz="6" w:space="0" w:color="auto"/>
              <w:right w:val="single" w:sz="6" w:space="0" w:color="auto"/>
            </w:tcBorders>
          </w:tcPr>
          <w:p w14:paraId="11BB927A" w14:textId="77777777" w:rsidR="00F4462B" w:rsidRPr="0076035F" w:rsidRDefault="00F4462B" w:rsidP="00F4462B">
            <w:pPr>
              <w:pStyle w:val="Tabletext"/>
              <w:rPr>
                <w:ins w:id="202" w:author="Jillian Carson-Jackson" w:date="2020-12-27T15:50:00Z"/>
                <w:rFonts w:ascii="Calibri" w:hAnsi="Calibri"/>
                <w:sz w:val="22"/>
                <w:szCs w:val="22"/>
              </w:rPr>
            </w:pPr>
          </w:p>
        </w:tc>
      </w:tr>
      <w:tr w:rsidR="00AC0A93" w:rsidRPr="00C50983" w14:paraId="3FBEDBB8" w14:textId="77777777" w:rsidTr="00DB499E">
        <w:trPr>
          <w:trHeight w:val="378"/>
          <w:jc w:val="center"/>
        </w:trPr>
        <w:tc>
          <w:tcPr>
            <w:tcW w:w="3958" w:type="dxa"/>
            <w:tcBorders>
              <w:top w:val="single" w:sz="6" w:space="0" w:color="auto"/>
              <w:left w:val="single" w:sz="6" w:space="0" w:color="auto"/>
              <w:bottom w:val="single" w:sz="6" w:space="0" w:color="auto"/>
            </w:tcBorders>
          </w:tcPr>
          <w:p w14:paraId="58D65D4C" w14:textId="77777777" w:rsidR="00AC0A93" w:rsidRPr="00581508" w:rsidRDefault="00AC0A93" w:rsidP="00DB499E">
            <w:pPr>
              <w:pStyle w:val="Tabletext"/>
              <w:rPr>
                <w:rFonts w:ascii="Calibri" w:hAnsi="Calibri"/>
                <w:sz w:val="22"/>
                <w:szCs w:val="22"/>
              </w:rPr>
            </w:pPr>
          </w:p>
        </w:tc>
        <w:tc>
          <w:tcPr>
            <w:tcW w:w="1962" w:type="dxa"/>
            <w:tcBorders>
              <w:top w:val="single" w:sz="6" w:space="0" w:color="auto"/>
              <w:left w:val="single" w:sz="6" w:space="0" w:color="auto"/>
              <w:bottom w:val="single" w:sz="6" w:space="0" w:color="auto"/>
            </w:tcBorders>
          </w:tcPr>
          <w:p w14:paraId="32C60F37" w14:textId="77777777" w:rsidR="00AC0A93" w:rsidRPr="00581508" w:rsidRDefault="00AC0A93" w:rsidP="00DB499E">
            <w:pPr>
              <w:pStyle w:val="Tabletext"/>
              <w:rPr>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73428C51" w14:textId="6FC8314F" w:rsidR="00AC0A93" w:rsidRPr="00581508" w:rsidRDefault="00AC0A93" w:rsidP="00DB499E">
            <w:pPr>
              <w:pStyle w:val="Tabletext"/>
              <w:rPr>
                <w:rFonts w:ascii="Calibri" w:hAnsi="Calibri"/>
                <w:sz w:val="22"/>
                <w:szCs w:val="22"/>
              </w:rPr>
            </w:pPr>
            <w:commentRangeStart w:id="203"/>
            <w:r w:rsidRPr="00581508">
              <w:rPr>
                <w:rFonts w:ascii="Calibri" w:hAnsi="Calibri"/>
                <w:sz w:val="22"/>
                <w:szCs w:val="22"/>
              </w:rPr>
              <w:t xml:space="preserve">Total </w:t>
            </w:r>
            <w:r w:rsidR="00504281">
              <w:rPr>
                <w:rFonts w:ascii="Calibri" w:hAnsi="Calibri"/>
                <w:sz w:val="22"/>
                <w:szCs w:val="22"/>
              </w:rPr>
              <w:t>10</w:t>
            </w:r>
            <w:r w:rsidRPr="00581508">
              <w:rPr>
                <w:rFonts w:ascii="Calibri" w:hAnsi="Calibri"/>
                <w:sz w:val="22"/>
                <w:szCs w:val="22"/>
              </w:rPr>
              <w:t xml:space="preserve"> </w:t>
            </w:r>
            <w:commentRangeEnd w:id="203"/>
            <w:r w:rsidR="00857B0D">
              <w:rPr>
                <w:rStyle w:val="CommentReference"/>
                <w:color w:val="auto"/>
              </w:rPr>
              <w:commentReference w:id="203"/>
            </w:r>
            <w:r w:rsidRPr="00581508">
              <w:rPr>
                <w:rFonts w:ascii="Calibri" w:hAnsi="Calibri"/>
                <w:sz w:val="22"/>
                <w:szCs w:val="22"/>
              </w:rPr>
              <w:t>hours</w:t>
            </w:r>
          </w:p>
        </w:tc>
        <w:tc>
          <w:tcPr>
            <w:tcW w:w="1701" w:type="dxa"/>
            <w:tcBorders>
              <w:top w:val="single" w:sz="6" w:space="0" w:color="auto"/>
              <w:bottom w:val="single" w:sz="6" w:space="0" w:color="auto"/>
              <w:right w:val="single" w:sz="6" w:space="0" w:color="auto"/>
            </w:tcBorders>
          </w:tcPr>
          <w:p w14:paraId="5B0DE960" w14:textId="571387F7" w:rsidR="00AC0A93" w:rsidRPr="00581508" w:rsidRDefault="00AC0A93" w:rsidP="00DB499E">
            <w:pPr>
              <w:pStyle w:val="Tabletext"/>
              <w:rPr>
                <w:rFonts w:ascii="Calibri" w:hAnsi="Calibri"/>
                <w:sz w:val="22"/>
                <w:szCs w:val="22"/>
              </w:rPr>
            </w:pPr>
            <w:r w:rsidRPr="00581508">
              <w:rPr>
                <w:rFonts w:ascii="Calibri" w:hAnsi="Calibri"/>
                <w:sz w:val="22"/>
                <w:szCs w:val="22"/>
              </w:rPr>
              <w:t>Total</w:t>
            </w:r>
            <w:r w:rsidR="00504281">
              <w:rPr>
                <w:rFonts w:ascii="Calibri" w:hAnsi="Calibri"/>
                <w:sz w:val="22"/>
                <w:szCs w:val="22"/>
              </w:rPr>
              <w:t>8</w:t>
            </w:r>
            <w:r w:rsidRPr="00581508">
              <w:rPr>
                <w:rFonts w:ascii="Calibri" w:hAnsi="Calibri"/>
                <w:sz w:val="22"/>
                <w:szCs w:val="22"/>
              </w:rPr>
              <w:t xml:space="preserve"> hours</w:t>
            </w:r>
          </w:p>
        </w:tc>
      </w:tr>
    </w:tbl>
    <w:p w14:paraId="18000580" w14:textId="77777777" w:rsidR="00AC0A93" w:rsidRPr="00C50983" w:rsidRDefault="00AC0A93" w:rsidP="00AC0A93">
      <w:pPr>
        <w:jc w:val="both"/>
        <w:sectPr w:rsidR="00AC0A93" w:rsidRPr="00C50983" w:rsidSect="009862C5">
          <w:headerReference w:type="default" r:id="rId19"/>
          <w:pgSz w:w="11906" w:h="16838" w:code="9"/>
          <w:pgMar w:top="1134" w:right="1134" w:bottom="1134" w:left="1134" w:header="709" w:footer="709" w:gutter="0"/>
          <w:cols w:space="708"/>
          <w:docGrid w:linePitch="360"/>
        </w:sectPr>
      </w:pPr>
    </w:p>
    <w:p w14:paraId="6C06B03E" w14:textId="683AE7C7" w:rsidR="00D2783E" w:rsidRDefault="00D2783E" w:rsidP="00D7054A">
      <w:pPr>
        <w:pStyle w:val="ModuleHeading2"/>
      </w:pPr>
      <w:r w:rsidRPr="00C50983">
        <w:lastRenderedPageBreak/>
        <w:t xml:space="preserve">DETAILED </w:t>
      </w:r>
      <w:del w:id="204" w:author="Jillian Carson-Jackson" w:date="2021-09-19T17:38:00Z">
        <w:r w:rsidRPr="00C50983" w:rsidDel="00F531B4">
          <w:delText>TEACHING SYLLABUS</w:delText>
        </w:r>
      </w:del>
      <w:ins w:id="205" w:author="Jillian Carson-Jackson" w:date="2021-09-19T17:38:00Z">
        <w:r w:rsidR="00F531B4">
          <w:t>COMPETENCE TAB</w:t>
        </w:r>
      </w:ins>
      <w:ins w:id="206" w:author="Jillian Carson-Jackson" w:date="2021-09-19T17:39:00Z">
        <w:r w:rsidR="00F531B4">
          <w:t>LE</w:t>
        </w:r>
      </w:ins>
      <w:r w:rsidRPr="00C50983">
        <w:t xml:space="preserve"> OF MODULE 2</w:t>
      </w:r>
      <w:r w:rsidR="00761789">
        <w:t xml:space="preserve"> – Legal Framework</w:t>
      </w:r>
    </w:p>
    <w:p w14:paraId="57A41CAE" w14:textId="77777777" w:rsidR="00D2783E" w:rsidRPr="006B0203" w:rsidRDefault="00D2783E" w:rsidP="00D2783E">
      <w:pPr>
        <w:pStyle w:val="Heading1separatationline"/>
      </w:pPr>
    </w:p>
    <w:p w14:paraId="6B81597F" w14:textId="1842C3A7" w:rsidR="00B4455C" w:rsidRDefault="00761789" w:rsidP="00761789">
      <w:pPr>
        <w:pStyle w:val="Tablecaption"/>
      </w:pPr>
      <w:r>
        <w:t>Competence Table</w:t>
      </w:r>
      <w:r w:rsidR="00D2783E" w:rsidRPr="00934580">
        <w:t xml:space="preserve"> – Legal Framework</w:t>
      </w:r>
    </w:p>
    <w:tbl>
      <w:tblPr>
        <w:tblStyle w:val="TableGrid"/>
        <w:tblW w:w="15177" w:type="dxa"/>
        <w:jc w:val="center"/>
        <w:tblLayout w:type="fixed"/>
        <w:tblLook w:val="04A0" w:firstRow="1" w:lastRow="0" w:firstColumn="1" w:lastColumn="0" w:noHBand="0" w:noVBand="1"/>
      </w:tblPr>
      <w:tblGrid>
        <w:gridCol w:w="851"/>
        <w:gridCol w:w="4189"/>
        <w:gridCol w:w="908"/>
        <w:gridCol w:w="5572"/>
        <w:gridCol w:w="683"/>
        <w:gridCol w:w="2974"/>
      </w:tblGrid>
      <w:tr w:rsidR="00B4455C" w:rsidRPr="00076779" w14:paraId="2964A29F" w14:textId="77777777" w:rsidTr="00AC513C">
        <w:trPr>
          <w:cantSplit/>
          <w:trHeight w:val="1430"/>
          <w:tblHeader/>
          <w:jc w:val="center"/>
        </w:trPr>
        <w:tc>
          <w:tcPr>
            <w:tcW w:w="851" w:type="dxa"/>
            <w:textDirection w:val="btLr"/>
            <w:vAlign w:val="center"/>
          </w:tcPr>
          <w:p w14:paraId="5C53400A" w14:textId="77777777" w:rsidR="00B4455C" w:rsidRPr="002A0F96" w:rsidRDefault="00B4455C" w:rsidP="00AC513C">
            <w:pPr>
              <w:pStyle w:val="Tabletexttitle"/>
              <w:spacing w:before="0" w:after="0"/>
              <w:ind w:left="0" w:right="29"/>
              <w:jc w:val="center"/>
              <w:rPr>
                <w:szCs w:val="20"/>
              </w:rPr>
            </w:pPr>
            <w:r>
              <w:rPr>
                <w:szCs w:val="20"/>
              </w:rPr>
              <w:t>Element</w:t>
            </w:r>
          </w:p>
        </w:tc>
        <w:tc>
          <w:tcPr>
            <w:tcW w:w="4189" w:type="dxa"/>
            <w:vAlign w:val="center"/>
          </w:tcPr>
          <w:p w14:paraId="00CCB6D9" w14:textId="77777777" w:rsidR="00B4455C" w:rsidRPr="002A0F96" w:rsidRDefault="00B4455C" w:rsidP="00AC513C">
            <w:pPr>
              <w:pStyle w:val="Tabletexttitle"/>
              <w:spacing w:before="0" w:after="0"/>
              <w:ind w:left="0" w:right="0"/>
              <w:jc w:val="center"/>
              <w:rPr>
                <w:i/>
                <w:szCs w:val="20"/>
              </w:rPr>
            </w:pPr>
            <w:r w:rsidRPr="002A0F96">
              <w:rPr>
                <w:i/>
                <w:szCs w:val="20"/>
              </w:rPr>
              <w:t>Session Objective</w:t>
            </w:r>
          </w:p>
        </w:tc>
        <w:tc>
          <w:tcPr>
            <w:tcW w:w="908" w:type="dxa"/>
            <w:textDirection w:val="btLr"/>
            <w:vAlign w:val="center"/>
          </w:tcPr>
          <w:p w14:paraId="488F55EF" w14:textId="77777777" w:rsidR="00B4455C" w:rsidRDefault="00B4455C" w:rsidP="00AC513C">
            <w:pPr>
              <w:pStyle w:val="Tabletexttitle"/>
              <w:spacing w:before="0" w:after="0"/>
              <w:jc w:val="center"/>
              <w:rPr>
                <w:szCs w:val="20"/>
              </w:rPr>
            </w:pPr>
            <w:r>
              <w:rPr>
                <w:szCs w:val="20"/>
              </w:rPr>
              <w:t>Sub-element</w:t>
            </w:r>
          </w:p>
        </w:tc>
        <w:tc>
          <w:tcPr>
            <w:tcW w:w="5572" w:type="dxa"/>
            <w:vAlign w:val="center"/>
          </w:tcPr>
          <w:p w14:paraId="3DE08705" w14:textId="77777777" w:rsidR="00B4455C" w:rsidRPr="002A0F96" w:rsidRDefault="00B4455C" w:rsidP="00AC513C">
            <w:pPr>
              <w:pStyle w:val="Tabletexttitle"/>
              <w:spacing w:before="0" w:after="0"/>
              <w:ind w:left="0" w:right="0"/>
              <w:jc w:val="center"/>
              <w:rPr>
                <w:szCs w:val="20"/>
              </w:rPr>
            </w:pPr>
            <w:r>
              <w:rPr>
                <w:szCs w:val="20"/>
              </w:rPr>
              <w:t>Subject Elements</w:t>
            </w:r>
          </w:p>
        </w:tc>
        <w:tc>
          <w:tcPr>
            <w:tcW w:w="683" w:type="dxa"/>
            <w:textDirection w:val="btLr"/>
            <w:vAlign w:val="center"/>
          </w:tcPr>
          <w:p w14:paraId="69A89DE9" w14:textId="77777777" w:rsidR="00B4455C" w:rsidRPr="002A0F96" w:rsidRDefault="00B4455C" w:rsidP="00AC513C">
            <w:pPr>
              <w:pStyle w:val="Tabletexttitle"/>
              <w:spacing w:before="0" w:after="0"/>
              <w:jc w:val="center"/>
              <w:rPr>
                <w:szCs w:val="20"/>
              </w:rPr>
            </w:pPr>
            <w:r w:rsidRPr="002A0F96">
              <w:rPr>
                <w:szCs w:val="20"/>
              </w:rPr>
              <w:t>Level of Competence</w:t>
            </w:r>
          </w:p>
        </w:tc>
        <w:tc>
          <w:tcPr>
            <w:tcW w:w="2974" w:type="dxa"/>
            <w:vAlign w:val="center"/>
          </w:tcPr>
          <w:p w14:paraId="04BEDE59" w14:textId="77777777" w:rsidR="00B4455C" w:rsidRPr="002A0F96" w:rsidRDefault="00B4455C" w:rsidP="00AC513C">
            <w:pPr>
              <w:pStyle w:val="Tabletexttitle"/>
              <w:spacing w:before="0" w:after="0"/>
              <w:ind w:left="0" w:right="7"/>
              <w:jc w:val="center"/>
              <w:rPr>
                <w:szCs w:val="20"/>
              </w:rPr>
            </w:pPr>
            <w:r w:rsidRPr="002A0F96">
              <w:rPr>
                <w:szCs w:val="20"/>
              </w:rPr>
              <w:t>Resources</w:t>
            </w:r>
          </w:p>
        </w:tc>
      </w:tr>
      <w:tr w:rsidR="00B4455C" w:rsidRPr="00755FEE" w14:paraId="452C97EC" w14:textId="77777777" w:rsidTr="00AC513C">
        <w:trPr>
          <w:trHeight w:val="343"/>
          <w:jc w:val="center"/>
        </w:trPr>
        <w:tc>
          <w:tcPr>
            <w:tcW w:w="851" w:type="dxa"/>
            <w:shd w:val="clear" w:color="auto" w:fill="F2F2F2" w:themeFill="background1" w:themeFillShade="F2"/>
          </w:tcPr>
          <w:p w14:paraId="14BF80A3" w14:textId="45F6A247" w:rsidR="00B4455C" w:rsidRPr="00755FEE" w:rsidRDefault="003C37E3" w:rsidP="00AC513C">
            <w:pPr>
              <w:pStyle w:val="Tabletext"/>
              <w:spacing w:before="120" w:after="120"/>
              <w:ind w:left="0" w:right="29"/>
              <w:rPr>
                <w:b/>
                <w:szCs w:val="20"/>
              </w:rPr>
            </w:pPr>
            <w:r>
              <w:rPr>
                <w:b/>
                <w:szCs w:val="20"/>
              </w:rPr>
              <w:t>2</w:t>
            </w:r>
            <w:r w:rsidR="00B4455C">
              <w:rPr>
                <w:b/>
                <w:szCs w:val="20"/>
              </w:rPr>
              <w:t>.1</w:t>
            </w:r>
          </w:p>
        </w:tc>
        <w:tc>
          <w:tcPr>
            <w:tcW w:w="4189" w:type="dxa"/>
            <w:shd w:val="clear" w:color="auto" w:fill="F2F2F2" w:themeFill="background1" w:themeFillShade="F2"/>
          </w:tcPr>
          <w:p w14:paraId="11B69CA6" w14:textId="42AA8851" w:rsidR="00B4455C" w:rsidRPr="00755FEE" w:rsidRDefault="003C37E3" w:rsidP="00AC513C">
            <w:pPr>
              <w:pStyle w:val="Tabletext"/>
              <w:spacing w:before="120" w:after="120"/>
              <w:ind w:left="0" w:right="0"/>
              <w:rPr>
                <w:rFonts w:ascii="Calibri" w:hAnsi="Calibri"/>
                <w:b/>
                <w:i/>
                <w:szCs w:val="20"/>
              </w:rPr>
            </w:pPr>
            <w:r>
              <w:rPr>
                <w:rFonts w:ascii="Calibri" w:hAnsi="Calibri"/>
                <w:b/>
                <w:szCs w:val="20"/>
              </w:rPr>
              <w:t>Regulatory Requirements</w:t>
            </w:r>
          </w:p>
        </w:tc>
        <w:tc>
          <w:tcPr>
            <w:tcW w:w="908" w:type="dxa"/>
            <w:shd w:val="clear" w:color="auto" w:fill="F2F2F2" w:themeFill="background1" w:themeFillShade="F2"/>
          </w:tcPr>
          <w:p w14:paraId="25A43EF5" w14:textId="77777777" w:rsidR="00B4455C" w:rsidRPr="00755FEE" w:rsidRDefault="00B4455C" w:rsidP="00AC513C">
            <w:pPr>
              <w:pStyle w:val="Tabletext"/>
              <w:spacing w:before="120" w:after="120"/>
              <w:ind w:left="0" w:right="0"/>
              <w:rPr>
                <w:b/>
                <w:szCs w:val="20"/>
              </w:rPr>
            </w:pPr>
          </w:p>
        </w:tc>
        <w:tc>
          <w:tcPr>
            <w:tcW w:w="5572" w:type="dxa"/>
            <w:shd w:val="clear" w:color="auto" w:fill="F2F2F2" w:themeFill="background1" w:themeFillShade="F2"/>
          </w:tcPr>
          <w:p w14:paraId="29100EC1" w14:textId="77777777" w:rsidR="00B4455C" w:rsidRPr="00755FEE" w:rsidRDefault="00B4455C" w:rsidP="00AC513C">
            <w:pPr>
              <w:pStyle w:val="Tabletext"/>
              <w:spacing w:before="120" w:after="120"/>
              <w:ind w:left="0" w:right="0"/>
              <w:rPr>
                <w:b/>
                <w:szCs w:val="20"/>
              </w:rPr>
            </w:pPr>
          </w:p>
        </w:tc>
        <w:tc>
          <w:tcPr>
            <w:tcW w:w="683" w:type="dxa"/>
            <w:shd w:val="clear" w:color="auto" w:fill="F2F2F2" w:themeFill="background1" w:themeFillShade="F2"/>
          </w:tcPr>
          <w:p w14:paraId="6812BC1B" w14:textId="77777777" w:rsidR="00B4455C" w:rsidRPr="00755FEE" w:rsidRDefault="00B4455C" w:rsidP="00AC513C">
            <w:pPr>
              <w:pStyle w:val="Tabletext"/>
              <w:spacing w:before="120" w:after="120"/>
              <w:rPr>
                <w:b/>
                <w:szCs w:val="20"/>
              </w:rPr>
            </w:pPr>
          </w:p>
        </w:tc>
        <w:tc>
          <w:tcPr>
            <w:tcW w:w="2974" w:type="dxa"/>
            <w:shd w:val="clear" w:color="auto" w:fill="F2F2F2" w:themeFill="background1" w:themeFillShade="F2"/>
          </w:tcPr>
          <w:p w14:paraId="31C74847" w14:textId="77777777" w:rsidR="00B4455C" w:rsidRPr="00755FEE" w:rsidRDefault="00B4455C" w:rsidP="00AC513C">
            <w:pPr>
              <w:pStyle w:val="Tabletext"/>
              <w:spacing w:before="120" w:after="120"/>
              <w:ind w:left="0" w:right="7"/>
              <w:rPr>
                <w:b/>
                <w:szCs w:val="20"/>
              </w:rPr>
            </w:pPr>
          </w:p>
        </w:tc>
      </w:tr>
      <w:tr w:rsidR="008B0FF3" w:rsidRPr="00076779" w14:paraId="16CB86CA" w14:textId="77777777" w:rsidTr="00AC513C">
        <w:trPr>
          <w:jc w:val="center"/>
        </w:trPr>
        <w:tc>
          <w:tcPr>
            <w:tcW w:w="851" w:type="dxa"/>
            <w:vMerge w:val="restart"/>
          </w:tcPr>
          <w:p w14:paraId="4F97F256" w14:textId="77777777" w:rsidR="008B0FF3" w:rsidRPr="00597DE5" w:rsidRDefault="008B0FF3" w:rsidP="00AC513C">
            <w:pPr>
              <w:pStyle w:val="Tabletext"/>
              <w:spacing w:before="0" w:after="0"/>
              <w:ind w:left="0" w:right="29"/>
              <w:rPr>
                <w:b/>
                <w:bCs/>
                <w:szCs w:val="20"/>
              </w:rPr>
            </w:pPr>
            <w:r>
              <w:rPr>
                <w:b/>
                <w:bCs/>
                <w:szCs w:val="20"/>
              </w:rPr>
              <w:t>2.1.1</w:t>
            </w:r>
          </w:p>
        </w:tc>
        <w:tc>
          <w:tcPr>
            <w:tcW w:w="4189" w:type="dxa"/>
            <w:vMerge w:val="restart"/>
          </w:tcPr>
          <w:p w14:paraId="1338A536" w14:textId="096C9210" w:rsidR="008B0FF3" w:rsidRPr="002A0F96" w:rsidRDefault="002547AF" w:rsidP="00AC513C">
            <w:pPr>
              <w:pStyle w:val="Tabletext"/>
              <w:spacing w:before="0" w:after="0"/>
              <w:ind w:left="0" w:right="0"/>
              <w:rPr>
                <w:i/>
                <w:szCs w:val="20"/>
              </w:rPr>
            </w:pPr>
            <w:r>
              <w:rPr>
                <w:i/>
                <w:szCs w:val="20"/>
              </w:rPr>
              <w:t>List</w:t>
            </w:r>
            <w:r w:rsidR="008B0FF3">
              <w:rPr>
                <w:i/>
                <w:szCs w:val="20"/>
              </w:rPr>
              <w:t xml:space="preserve"> the </w:t>
            </w:r>
            <w:r>
              <w:rPr>
                <w:i/>
                <w:szCs w:val="20"/>
              </w:rPr>
              <w:t>maritime organisations related to VTS, maritime operations and protection of the environment</w:t>
            </w:r>
            <w:r w:rsidR="008B0FF3">
              <w:rPr>
                <w:i/>
                <w:szCs w:val="20"/>
              </w:rPr>
              <w:t xml:space="preserve">. </w:t>
            </w:r>
          </w:p>
        </w:tc>
        <w:tc>
          <w:tcPr>
            <w:tcW w:w="908" w:type="dxa"/>
          </w:tcPr>
          <w:p w14:paraId="7F26C588" w14:textId="77777777" w:rsidR="008B0FF3" w:rsidRPr="002A0F96" w:rsidRDefault="008B0FF3" w:rsidP="00AC513C">
            <w:pPr>
              <w:pStyle w:val="Tabletext"/>
              <w:spacing w:before="0" w:after="0"/>
              <w:ind w:left="0" w:right="0"/>
              <w:rPr>
                <w:szCs w:val="20"/>
              </w:rPr>
            </w:pPr>
            <w:r>
              <w:rPr>
                <w:szCs w:val="20"/>
              </w:rPr>
              <w:t>2.1.1.1</w:t>
            </w:r>
          </w:p>
        </w:tc>
        <w:tc>
          <w:tcPr>
            <w:tcW w:w="5572" w:type="dxa"/>
          </w:tcPr>
          <w:p w14:paraId="0D74E619" w14:textId="1143E735" w:rsidR="008B0FF3" w:rsidRPr="002A0F96" w:rsidRDefault="002547AF" w:rsidP="00AC513C">
            <w:pPr>
              <w:pStyle w:val="Tabletext"/>
              <w:spacing w:before="0" w:after="0"/>
              <w:ind w:left="0" w:right="0"/>
              <w:rPr>
                <w:szCs w:val="20"/>
              </w:rPr>
            </w:pPr>
            <w:r>
              <w:rPr>
                <w:szCs w:val="20"/>
              </w:rPr>
              <w:t>UN Organisations (IMO, ITU)</w:t>
            </w:r>
          </w:p>
        </w:tc>
        <w:tc>
          <w:tcPr>
            <w:tcW w:w="683" w:type="dxa"/>
          </w:tcPr>
          <w:p w14:paraId="58AC11F1" w14:textId="77777777" w:rsidR="008B0FF3" w:rsidRPr="002A0F96" w:rsidRDefault="008B0FF3" w:rsidP="00AC513C">
            <w:pPr>
              <w:pStyle w:val="Tabletext"/>
              <w:spacing w:before="0" w:after="0"/>
              <w:rPr>
                <w:szCs w:val="20"/>
              </w:rPr>
            </w:pPr>
            <w:r>
              <w:rPr>
                <w:szCs w:val="20"/>
              </w:rPr>
              <w:t>2</w:t>
            </w:r>
          </w:p>
        </w:tc>
        <w:tc>
          <w:tcPr>
            <w:tcW w:w="2974" w:type="dxa"/>
          </w:tcPr>
          <w:p w14:paraId="5C39219E" w14:textId="77777777" w:rsidR="008B0FF3" w:rsidRPr="002A0F96" w:rsidRDefault="008B0FF3" w:rsidP="00AC513C">
            <w:pPr>
              <w:pStyle w:val="Tabletext"/>
              <w:spacing w:before="0" w:after="0"/>
              <w:ind w:left="0" w:right="7"/>
              <w:rPr>
                <w:szCs w:val="20"/>
              </w:rPr>
            </w:pPr>
          </w:p>
        </w:tc>
      </w:tr>
      <w:tr w:rsidR="008B0FF3" w:rsidRPr="00076779" w14:paraId="689E7133" w14:textId="77777777" w:rsidTr="00AC513C">
        <w:trPr>
          <w:jc w:val="center"/>
        </w:trPr>
        <w:tc>
          <w:tcPr>
            <w:tcW w:w="851" w:type="dxa"/>
            <w:vMerge/>
          </w:tcPr>
          <w:p w14:paraId="18FEA570" w14:textId="77777777" w:rsidR="008B0FF3" w:rsidRPr="002A0F96" w:rsidRDefault="008B0FF3" w:rsidP="00AC513C">
            <w:pPr>
              <w:pStyle w:val="Tabletext"/>
              <w:spacing w:before="0" w:after="0"/>
              <w:ind w:left="0" w:right="29"/>
              <w:rPr>
                <w:szCs w:val="20"/>
              </w:rPr>
            </w:pPr>
          </w:p>
        </w:tc>
        <w:tc>
          <w:tcPr>
            <w:tcW w:w="4189" w:type="dxa"/>
            <w:vMerge/>
          </w:tcPr>
          <w:p w14:paraId="7C1D7A0C" w14:textId="77777777" w:rsidR="008B0FF3" w:rsidRPr="002A0F96" w:rsidRDefault="008B0FF3" w:rsidP="00AC513C">
            <w:pPr>
              <w:pStyle w:val="Tabletext"/>
              <w:spacing w:before="0" w:after="0"/>
              <w:ind w:left="0" w:right="0"/>
              <w:rPr>
                <w:i/>
                <w:szCs w:val="20"/>
              </w:rPr>
            </w:pPr>
          </w:p>
        </w:tc>
        <w:tc>
          <w:tcPr>
            <w:tcW w:w="908" w:type="dxa"/>
          </w:tcPr>
          <w:p w14:paraId="11E01FB0" w14:textId="77777777" w:rsidR="008B0FF3" w:rsidRPr="002A0F96" w:rsidRDefault="008B0FF3" w:rsidP="00AC513C">
            <w:pPr>
              <w:pStyle w:val="Tabletext"/>
              <w:spacing w:before="0" w:after="0"/>
              <w:ind w:left="0" w:right="0"/>
              <w:rPr>
                <w:szCs w:val="20"/>
              </w:rPr>
            </w:pPr>
            <w:r>
              <w:rPr>
                <w:szCs w:val="20"/>
              </w:rPr>
              <w:t>2.1.1.2</w:t>
            </w:r>
          </w:p>
        </w:tc>
        <w:tc>
          <w:tcPr>
            <w:tcW w:w="5572" w:type="dxa"/>
          </w:tcPr>
          <w:p w14:paraId="5E2C6A31" w14:textId="413352F2" w:rsidR="008B0FF3" w:rsidRPr="002A0F96" w:rsidRDefault="002547AF" w:rsidP="00AC513C">
            <w:pPr>
              <w:pStyle w:val="Tabletext"/>
              <w:spacing w:before="0" w:after="0"/>
              <w:ind w:left="0" w:right="0"/>
              <w:rPr>
                <w:szCs w:val="20"/>
              </w:rPr>
            </w:pPr>
            <w:r>
              <w:rPr>
                <w:szCs w:val="20"/>
              </w:rPr>
              <w:t>Intergovernmental Organisations (IGOs), Non-Governmental Organisations (NGOs) including IALA, IHO, ISO and IEC</w:t>
            </w:r>
          </w:p>
        </w:tc>
        <w:tc>
          <w:tcPr>
            <w:tcW w:w="683" w:type="dxa"/>
          </w:tcPr>
          <w:p w14:paraId="68F2D009" w14:textId="77777777" w:rsidR="008B0FF3" w:rsidRPr="002A0F96" w:rsidRDefault="008B0FF3" w:rsidP="00AC513C">
            <w:pPr>
              <w:pStyle w:val="Tabletext"/>
              <w:spacing w:before="0" w:after="0"/>
              <w:rPr>
                <w:szCs w:val="20"/>
              </w:rPr>
            </w:pPr>
            <w:r>
              <w:rPr>
                <w:szCs w:val="20"/>
              </w:rPr>
              <w:t>2</w:t>
            </w:r>
          </w:p>
        </w:tc>
        <w:tc>
          <w:tcPr>
            <w:tcW w:w="2974" w:type="dxa"/>
          </w:tcPr>
          <w:p w14:paraId="4623DB3C" w14:textId="77777777" w:rsidR="008B0FF3" w:rsidRPr="002A0F96" w:rsidRDefault="008B0FF3" w:rsidP="00AC513C">
            <w:pPr>
              <w:pStyle w:val="Tabletext"/>
              <w:spacing w:before="0" w:after="0"/>
              <w:ind w:left="0" w:right="7"/>
              <w:rPr>
                <w:szCs w:val="20"/>
              </w:rPr>
            </w:pPr>
          </w:p>
        </w:tc>
      </w:tr>
      <w:tr w:rsidR="00A83AC3" w:rsidRPr="00076779" w14:paraId="18097424" w14:textId="77777777" w:rsidTr="00A83AC3">
        <w:trPr>
          <w:trHeight w:val="323"/>
          <w:jc w:val="center"/>
        </w:trPr>
        <w:tc>
          <w:tcPr>
            <w:tcW w:w="851" w:type="dxa"/>
            <w:vMerge/>
          </w:tcPr>
          <w:p w14:paraId="21699AA7" w14:textId="77777777" w:rsidR="00A83AC3" w:rsidRPr="002A0F96" w:rsidRDefault="00A83AC3" w:rsidP="00AC513C">
            <w:pPr>
              <w:pStyle w:val="Tabletext"/>
              <w:spacing w:before="0" w:after="0"/>
              <w:ind w:left="0" w:right="29"/>
              <w:rPr>
                <w:szCs w:val="20"/>
              </w:rPr>
            </w:pPr>
          </w:p>
        </w:tc>
        <w:tc>
          <w:tcPr>
            <w:tcW w:w="4189" w:type="dxa"/>
            <w:vMerge/>
          </w:tcPr>
          <w:p w14:paraId="6B5ECC6F" w14:textId="77777777" w:rsidR="00A83AC3" w:rsidRPr="002A0F96" w:rsidRDefault="00A83AC3" w:rsidP="00AC513C">
            <w:pPr>
              <w:pStyle w:val="Tabletext"/>
              <w:spacing w:before="0" w:after="0"/>
              <w:ind w:left="0" w:right="0"/>
              <w:rPr>
                <w:i/>
                <w:szCs w:val="20"/>
              </w:rPr>
            </w:pPr>
          </w:p>
        </w:tc>
        <w:tc>
          <w:tcPr>
            <w:tcW w:w="908" w:type="dxa"/>
          </w:tcPr>
          <w:p w14:paraId="2ED5C160" w14:textId="77777777" w:rsidR="00A83AC3" w:rsidRDefault="00A83AC3" w:rsidP="00AC513C">
            <w:pPr>
              <w:pStyle w:val="Tabletext"/>
              <w:spacing w:before="0" w:after="0"/>
              <w:ind w:left="0" w:right="0"/>
              <w:rPr>
                <w:szCs w:val="20"/>
              </w:rPr>
            </w:pPr>
            <w:r>
              <w:rPr>
                <w:szCs w:val="20"/>
              </w:rPr>
              <w:t>2.1.1.3</w:t>
            </w:r>
          </w:p>
        </w:tc>
        <w:tc>
          <w:tcPr>
            <w:tcW w:w="5572" w:type="dxa"/>
          </w:tcPr>
          <w:p w14:paraId="59684DE0" w14:textId="77777777" w:rsidR="00A83AC3" w:rsidRPr="00DE73D5" w:rsidRDefault="00A83AC3" w:rsidP="00AC513C">
            <w:pPr>
              <w:pStyle w:val="Tabletext"/>
              <w:spacing w:before="0" w:after="0"/>
              <w:ind w:left="0" w:right="0"/>
              <w:rPr>
                <w:szCs w:val="20"/>
              </w:rPr>
            </w:pPr>
            <w:r>
              <w:rPr>
                <w:szCs w:val="20"/>
              </w:rPr>
              <w:t>IALA Standards, recommendations and guidelines</w:t>
            </w:r>
            <w:r w:rsidRPr="00DE73D5">
              <w:rPr>
                <w:szCs w:val="20"/>
              </w:rPr>
              <w:t xml:space="preserve"> </w:t>
            </w:r>
          </w:p>
        </w:tc>
        <w:tc>
          <w:tcPr>
            <w:tcW w:w="683" w:type="dxa"/>
          </w:tcPr>
          <w:p w14:paraId="11806797" w14:textId="77777777" w:rsidR="00A83AC3" w:rsidRPr="002A0F96" w:rsidRDefault="00A83AC3" w:rsidP="00AC513C">
            <w:pPr>
              <w:pStyle w:val="Tabletext"/>
              <w:spacing w:before="0" w:after="0"/>
              <w:rPr>
                <w:szCs w:val="20"/>
              </w:rPr>
            </w:pPr>
            <w:r>
              <w:rPr>
                <w:szCs w:val="20"/>
              </w:rPr>
              <w:t>2</w:t>
            </w:r>
          </w:p>
        </w:tc>
        <w:tc>
          <w:tcPr>
            <w:tcW w:w="2974" w:type="dxa"/>
          </w:tcPr>
          <w:p w14:paraId="0612BDD6" w14:textId="77777777" w:rsidR="00A83AC3" w:rsidRPr="002A0F96" w:rsidRDefault="00A83AC3" w:rsidP="00AC513C">
            <w:pPr>
              <w:pStyle w:val="Tabletext"/>
              <w:spacing w:before="0" w:after="0"/>
              <w:ind w:left="0" w:right="7"/>
              <w:rPr>
                <w:szCs w:val="20"/>
              </w:rPr>
            </w:pPr>
          </w:p>
        </w:tc>
      </w:tr>
      <w:tr w:rsidR="00B4455C" w:rsidRPr="00076779" w14:paraId="688224C4" w14:textId="77777777" w:rsidTr="00AC513C">
        <w:trPr>
          <w:jc w:val="center"/>
        </w:trPr>
        <w:tc>
          <w:tcPr>
            <w:tcW w:w="851" w:type="dxa"/>
            <w:vMerge w:val="restart"/>
          </w:tcPr>
          <w:p w14:paraId="5ACD0130" w14:textId="0BCC5590" w:rsidR="00B4455C" w:rsidRPr="00597DE5" w:rsidRDefault="003C37E3" w:rsidP="00AC513C">
            <w:pPr>
              <w:pStyle w:val="Tabletext"/>
              <w:spacing w:before="0" w:after="0"/>
              <w:ind w:left="0" w:right="29"/>
              <w:rPr>
                <w:b/>
                <w:bCs/>
                <w:szCs w:val="20"/>
              </w:rPr>
            </w:pPr>
            <w:r>
              <w:rPr>
                <w:b/>
                <w:bCs/>
                <w:szCs w:val="20"/>
              </w:rPr>
              <w:t>2</w:t>
            </w:r>
            <w:r w:rsidR="00B4455C">
              <w:rPr>
                <w:b/>
                <w:bCs/>
                <w:szCs w:val="20"/>
              </w:rPr>
              <w:t>.1.</w:t>
            </w:r>
            <w:r w:rsidR="008E782E">
              <w:rPr>
                <w:b/>
                <w:bCs/>
                <w:szCs w:val="20"/>
              </w:rPr>
              <w:t>2</w:t>
            </w:r>
          </w:p>
        </w:tc>
        <w:tc>
          <w:tcPr>
            <w:tcW w:w="4189" w:type="dxa"/>
            <w:vMerge w:val="restart"/>
          </w:tcPr>
          <w:p w14:paraId="05B38115" w14:textId="30808833" w:rsidR="00B4455C" w:rsidRPr="002A0F96" w:rsidRDefault="00813111" w:rsidP="00AC513C">
            <w:pPr>
              <w:pStyle w:val="Tabletext"/>
              <w:spacing w:before="0" w:after="0"/>
              <w:ind w:left="0" w:right="0"/>
              <w:rPr>
                <w:i/>
                <w:szCs w:val="20"/>
              </w:rPr>
            </w:pPr>
            <w:r>
              <w:rPr>
                <w:i/>
                <w:szCs w:val="20"/>
              </w:rPr>
              <w:t>Explain</w:t>
            </w:r>
            <w:r w:rsidR="003C37E3">
              <w:rPr>
                <w:i/>
                <w:szCs w:val="20"/>
              </w:rPr>
              <w:t xml:space="preserve"> the legislative requirements relating to VTS</w:t>
            </w:r>
            <w:r w:rsidR="00B4455C">
              <w:rPr>
                <w:i/>
                <w:szCs w:val="20"/>
              </w:rPr>
              <w:t xml:space="preserve">. </w:t>
            </w:r>
          </w:p>
        </w:tc>
        <w:tc>
          <w:tcPr>
            <w:tcW w:w="908" w:type="dxa"/>
          </w:tcPr>
          <w:p w14:paraId="526BB2A8" w14:textId="52FB03C9" w:rsidR="00B4455C" w:rsidRPr="002A0F96" w:rsidRDefault="003F1389" w:rsidP="00AC513C">
            <w:pPr>
              <w:pStyle w:val="Tabletext"/>
              <w:spacing w:before="0" w:after="0"/>
              <w:ind w:left="0" w:right="0"/>
              <w:rPr>
                <w:szCs w:val="20"/>
              </w:rPr>
            </w:pPr>
            <w:r>
              <w:rPr>
                <w:szCs w:val="20"/>
              </w:rPr>
              <w:t>2</w:t>
            </w:r>
            <w:r w:rsidR="00B4455C">
              <w:rPr>
                <w:szCs w:val="20"/>
              </w:rPr>
              <w:t>.1.</w:t>
            </w:r>
            <w:r w:rsidR="008E782E">
              <w:rPr>
                <w:szCs w:val="20"/>
              </w:rPr>
              <w:t>2</w:t>
            </w:r>
            <w:r w:rsidR="00B4455C">
              <w:rPr>
                <w:szCs w:val="20"/>
              </w:rPr>
              <w:t>.1</w:t>
            </w:r>
          </w:p>
        </w:tc>
        <w:tc>
          <w:tcPr>
            <w:tcW w:w="5572" w:type="dxa"/>
          </w:tcPr>
          <w:p w14:paraId="08B1C16F" w14:textId="737C2B41" w:rsidR="00B4455C" w:rsidRPr="002A0F96" w:rsidRDefault="00872DE0" w:rsidP="00AC513C">
            <w:pPr>
              <w:pStyle w:val="Tabletext"/>
              <w:spacing w:before="0" w:after="0"/>
              <w:ind w:left="0" w:right="0"/>
              <w:rPr>
                <w:szCs w:val="20"/>
              </w:rPr>
            </w:pPr>
            <w:r>
              <w:rPr>
                <w:szCs w:val="20"/>
              </w:rPr>
              <w:t>IMO Conventions, Resolutions and Circulars related to VTS (including SOLAS Chapter V, Reg. 12, IMO Res A.XXX(32))</w:t>
            </w:r>
          </w:p>
        </w:tc>
        <w:tc>
          <w:tcPr>
            <w:tcW w:w="683" w:type="dxa"/>
          </w:tcPr>
          <w:p w14:paraId="2656701B" w14:textId="218D5F0B" w:rsidR="00B4455C" w:rsidRPr="002A0F96" w:rsidRDefault="00872DE0" w:rsidP="00AC513C">
            <w:pPr>
              <w:pStyle w:val="Tabletext"/>
              <w:spacing w:before="0" w:after="0"/>
              <w:rPr>
                <w:szCs w:val="20"/>
              </w:rPr>
            </w:pPr>
            <w:r>
              <w:rPr>
                <w:szCs w:val="20"/>
              </w:rPr>
              <w:t>3</w:t>
            </w:r>
          </w:p>
        </w:tc>
        <w:tc>
          <w:tcPr>
            <w:tcW w:w="2974" w:type="dxa"/>
          </w:tcPr>
          <w:p w14:paraId="5D1778CC" w14:textId="77777777" w:rsidR="00B4455C" w:rsidRPr="002A0F96" w:rsidRDefault="00B4455C" w:rsidP="00AC513C">
            <w:pPr>
              <w:pStyle w:val="Tabletext"/>
              <w:spacing w:before="0" w:after="0"/>
              <w:ind w:left="0" w:right="7"/>
              <w:rPr>
                <w:szCs w:val="20"/>
              </w:rPr>
            </w:pPr>
          </w:p>
        </w:tc>
      </w:tr>
      <w:tr w:rsidR="00A83AC3" w:rsidRPr="00076779" w14:paraId="5D2459A8" w14:textId="77777777" w:rsidTr="00A83AC3">
        <w:trPr>
          <w:trHeight w:val="215"/>
          <w:jc w:val="center"/>
        </w:trPr>
        <w:tc>
          <w:tcPr>
            <w:tcW w:w="851" w:type="dxa"/>
            <w:vMerge/>
          </w:tcPr>
          <w:p w14:paraId="63C95A4D" w14:textId="77777777" w:rsidR="00A83AC3" w:rsidRPr="002A0F96" w:rsidRDefault="00A83AC3" w:rsidP="00AC513C">
            <w:pPr>
              <w:pStyle w:val="Tabletext"/>
              <w:spacing w:before="0" w:after="0"/>
              <w:ind w:left="0" w:right="29"/>
              <w:rPr>
                <w:szCs w:val="20"/>
              </w:rPr>
            </w:pPr>
          </w:p>
        </w:tc>
        <w:tc>
          <w:tcPr>
            <w:tcW w:w="4189" w:type="dxa"/>
            <w:vMerge/>
          </w:tcPr>
          <w:p w14:paraId="3E9A39C7" w14:textId="77777777" w:rsidR="00A83AC3" w:rsidRPr="002A0F96" w:rsidRDefault="00A83AC3" w:rsidP="00AC513C">
            <w:pPr>
              <w:pStyle w:val="Tabletext"/>
              <w:spacing w:before="0" w:after="0"/>
              <w:ind w:left="0" w:right="0"/>
              <w:rPr>
                <w:i/>
                <w:szCs w:val="20"/>
              </w:rPr>
            </w:pPr>
          </w:p>
        </w:tc>
        <w:tc>
          <w:tcPr>
            <w:tcW w:w="908" w:type="dxa"/>
          </w:tcPr>
          <w:p w14:paraId="3DA76029" w14:textId="3E8FF1A5" w:rsidR="00A83AC3" w:rsidRPr="002A0F96" w:rsidRDefault="00A83AC3" w:rsidP="00AC513C">
            <w:pPr>
              <w:pStyle w:val="Tabletext"/>
              <w:spacing w:before="0" w:after="0"/>
              <w:ind w:left="0" w:right="0"/>
              <w:rPr>
                <w:szCs w:val="20"/>
              </w:rPr>
            </w:pPr>
            <w:r>
              <w:rPr>
                <w:szCs w:val="20"/>
              </w:rPr>
              <w:t>2.1.2.2</w:t>
            </w:r>
          </w:p>
        </w:tc>
        <w:tc>
          <w:tcPr>
            <w:tcW w:w="5572" w:type="dxa"/>
          </w:tcPr>
          <w:p w14:paraId="5920C8B4" w14:textId="4939DEC6" w:rsidR="00A83AC3" w:rsidRPr="002A0F96" w:rsidRDefault="00A83AC3" w:rsidP="00AC513C">
            <w:pPr>
              <w:pStyle w:val="Tabletext"/>
              <w:spacing w:before="0" w:after="0"/>
              <w:ind w:left="0" w:right="0"/>
              <w:rPr>
                <w:szCs w:val="20"/>
              </w:rPr>
            </w:pPr>
            <w:r>
              <w:rPr>
                <w:szCs w:val="20"/>
              </w:rPr>
              <w:t>IALA Standards, recommendations and guidelines</w:t>
            </w:r>
          </w:p>
        </w:tc>
        <w:tc>
          <w:tcPr>
            <w:tcW w:w="683" w:type="dxa"/>
          </w:tcPr>
          <w:p w14:paraId="59C089FD" w14:textId="4A9BC0FA" w:rsidR="00A83AC3" w:rsidRPr="002A0F96" w:rsidRDefault="00A83AC3" w:rsidP="00A83AC3">
            <w:pPr>
              <w:pStyle w:val="Tabletext"/>
              <w:spacing w:before="0" w:after="0"/>
              <w:rPr>
                <w:szCs w:val="20"/>
              </w:rPr>
            </w:pPr>
            <w:r>
              <w:rPr>
                <w:szCs w:val="20"/>
              </w:rPr>
              <w:t>3</w:t>
            </w:r>
          </w:p>
        </w:tc>
        <w:tc>
          <w:tcPr>
            <w:tcW w:w="2974" w:type="dxa"/>
          </w:tcPr>
          <w:p w14:paraId="4A7A9EA1" w14:textId="77777777" w:rsidR="00A83AC3" w:rsidRPr="002A0F96" w:rsidRDefault="00A83AC3" w:rsidP="00AC513C">
            <w:pPr>
              <w:pStyle w:val="Tabletext"/>
              <w:spacing w:before="0" w:after="0"/>
              <w:ind w:left="0" w:right="7"/>
              <w:rPr>
                <w:szCs w:val="20"/>
              </w:rPr>
            </w:pPr>
          </w:p>
        </w:tc>
      </w:tr>
      <w:tr w:rsidR="00B4455C" w:rsidRPr="00DE73D5" w14:paraId="2F1AA5B6" w14:textId="77777777" w:rsidTr="00AC513C">
        <w:trPr>
          <w:trHeight w:val="70"/>
          <w:jc w:val="center"/>
        </w:trPr>
        <w:tc>
          <w:tcPr>
            <w:tcW w:w="851" w:type="dxa"/>
            <w:vMerge/>
            <w:shd w:val="clear" w:color="auto" w:fill="F2F2F2" w:themeFill="background1" w:themeFillShade="F2"/>
          </w:tcPr>
          <w:p w14:paraId="6ABE0C8F" w14:textId="77777777" w:rsidR="00B4455C" w:rsidRPr="00DE73D5" w:rsidRDefault="00B4455C" w:rsidP="00AC513C">
            <w:pPr>
              <w:pStyle w:val="Tabletext"/>
              <w:spacing w:before="0" w:after="0"/>
              <w:ind w:left="0" w:right="29"/>
              <w:rPr>
                <w:bCs/>
                <w:szCs w:val="20"/>
              </w:rPr>
            </w:pPr>
          </w:p>
        </w:tc>
        <w:tc>
          <w:tcPr>
            <w:tcW w:w="4189" w:type="dxa"/>
            <w:vMerge/>
            <w:shd w:val="clear" w:color="auto" w:fill="F2F2F2" w:themeFill="background1" w:themeFillShade="F2"/>
          </w:tcPr>
          <w:p w14:paraId="17F4B40D" w14:textId="77777777" w:rsidR="00B4455C" w:rsidRPr="00DE73D5" w:rsidRDefault="00B4455C" w:rsidP="00AC513C">
            <w:pPr>
              <w:pStyle w:val="Tabletext"/>
              <w:spacing w:before="0" w:after="0"/>
              <w:ind w:left="0" w:right="0"/>
              <w:rPr>
                <w:rFonts w:ascii="Calibri" w:hAnsi="Calibri"/>
                <w:bCs/>
                <w:szCs w:val="20"/>
              </w:rPr>
            </w:pPr>
          </w:p>
        </w:tc>
        <w:tc>
          <w:tcPr>
            <w:tcW w:w="908" w:type="dxa"/>
            <w:shd w:val="clear" w:color="auto" w:fill="FFFFFF" w:themeFill="background1"/>
          </w:tcPr>
          <w:p w14:paraId="21AC11FE" w14:textId="2280F8D1" w:rsidR="00B4455C" w:rsidRPr="00510A23" w:rsidRDefault="00B4455C" w:rsidP="00AC513C">
            <w:pPr>
              <w:pStyle w:val="Tabletext"/>
              <w:spacing w:before="0" w:after="0"/>
              <w:ind w:left="0" w:right="0"/>
              <w:rPr>
                <w:bCs/>
                <w:szCs w:val="20"/>
                <w:highlight w:val="yellow"/>
              </w:rPr>
            </w:pPr>
          </w:p>
        </w:tc>
        <w:tc>
          <w:tcPr>
            <w:tcW w:w="5572" w:type="dxa"/>
            <w:shd w:val="clear" w:color="auto" w:fill="FFFFFF" w:themeFill="background1"/>
          </w:tcPr>
          <w:p w14:paraId="613B0ABF" w14:textId="17F80FC0" w:rsidR="00B4455C" w:rsidRPr="00510A23" w:rsidRDefault="00B4455C" w:rsidP="00AC513C">
            <w:pPr>
              <w:pStyle w:val="Tabletext"/>
              <w:spacing w:before="0" w:after="0"/>
              <w:ind w:left="0" w:right="0"/>
              <w:rPr>
                <w:bCs/>
                <w:szCs w:val="20"/>
                <w:highlight w:val="yellow"/>
              </w:rPr>
            </w:pPr>
          </w:p>
        </w:tc>
        <w:tc>
          <w:tcPr>
            <w:tcW w:w="683" w:type="dxa"/>
            <w:shd w:val="clear" w:color="auto" w:fill="FFFFFF" w:themeFill="background1"/>
          </w:tcPr>
          <w:p w14:paraId="31183A8C" w14:textId="3C10AB4C" w:rsidR="00B4455C" w:rsidRPr="00DE73D5" w:rsidRDefault="00B4455C" w:rsidP="00AC513C">
            <w:pPr>
              <w:pStyle w:val="Tabletext"/>
              <w:spacing w:before="0" w:after="0"/>
              <w:rPr>
                <w:bCs/>
                <w:szCs w:val="20"/>
              </w:rPr>
            </w:pPr>
          </w:p>
        </w:tc>
        <w:tc>
          <w:tcPr>
            <w:tcW w:w="2974" w:type="dxa"/>
            <w:shd w:val="clear" w:color="auto" w:fill="FFFFFF" w:themeFill="background1"/>
          </w:tcPr>
          <w:p w14:paraId="098ADBB0" w14:textId="77777777" w:rsidR="00B4455C" w:rsidRPr="00A83AC3" w:rsidRDefault="00B4455C" w:rsidP="00AC513C">
            <w:pPr>
              <w:pStyle w:val="Tabletext"/>
              <w:spacing w:before="0" w:after="0"/>
              <w:ind w:left="0" w:right="7"/>
              <w:rPr>
                <w:szCs w:val="20"/>
              </w:rPr>
            </w:pPr>
          </w:p>
        </w:tc>
      </w:tr>
      <w:tr w:rsidR="00F71A6D" w:rsidRPr="00755FEE" w14:paraId="7336589B" w14:textId="77777777" w:rsidTr="00AC513C">
        <w:trPr>
          <w:trHeight w:val="70"/>
          <w:jc w:val="center"/>
        </w:trPr>
        <w:tc>
          <w:tcPr>
            <w:tcW w:w="851" w:type="dxa"/>
            <w:vMerge w:val="restart"/>
            <w:shd w:val="clear" w:color="auto" w:fill="FFFFFF" w:themeFill="background1"/>
          </w:tcPr>
          <w:p w14:paraId="2C54087E" w14:textId="417E7BA0" w:rsidR="00F71A6D" w:rsidRDefault="00F71A6D" w:rsidP="00AC513C">
            <w:pPr>
              <w:pStyle w:val="Tabletext"/>
              <w:spacing w:before="0" w:after="0"/>
              <w:ind w:left="0" w:right="29"/>
              <w:rPr>
                <w:b/>
                <w:szCs w:val="20"/>
              </w:rPr>
            </w:pPr>
            <w:r>
              <w:rPr>
                <w:b/>
                <w:szCs w:val="20"/>
              </w:rPr>
              <w:t>2.1.3</w:t>
            </w:r>
          </w:p>
        </w:tc>
        <w:tc>
          <w:tcPr>
            <w:tcW w:w="4189" w:type="dxa"/>
            <w:vMerge w:val="restart"/>
            <w:shd w:val="clear" w:color="auto" w:fill="FFFFFF" w:themeFill="background1"/>
          </w:tcPr>
          <w:p w14:paraId="2ED6874A" w14:textId="30C80779" w:rsidR="00F71A6D" w:rsidRDefault="00F71A6D" w:rsidP="00AC513C">
            <w:pPr>
              <w:pStyle w:val="Tabletext"/>
              <w:spacing w:before="0" w:after="0"/>
              <w:ind w:left="0" w:right="0"/>
              <w:rPr>
                <w:i/>
                <w:szCs w:val="20"/>
              </w:rPr>
            </w:pPr>
            <w:r>
              <w:rPr>
                <w:i/>
                <w:szCs w:val="20"/>
              </w:rPr>
              <w:t xml:space="preserve">Identify legislative requirements relating to maritime operations and protection of the environment.  </w:t>
            </w:r>
          </w:p>
        </w:tc>
        <w:tc>
          <w:tcPr>
            <w:tcW w:w="908" w:type="dxa"/>
            <w:shd w:val="clear" w:color="auto" w:fill="FFFFFF" w:themeFill="background1"/>
          </w:tcPr>
          <w:p w14:paraId="77110097" w14:textId="0BEFD3F4" w:rsidR="00F71A6D" w:rsidRPr="00510A23" w:rsidRDefault="00F71A6D" w:rsidP="00AC513C">
            <w:pPr>
              <w:pStyle w:val="Tabletext"/>
              <w:spacing w:before="0" w:after="0"/>
              <w:ind w:left="0" w:right="0"/>
              <w:rPr>
                <w:szCs w:val="20"/>
                <w:highlight w:val="yellow"/>
              </w:rPr>
            </w:pPr>
            <w:r w:rsidRPr="00CE5A42">
              <w:rPr>
                <w:color w:val="auto"/>
                <w:szCs w:val="20"/>
              </w:rPr>
              <w:t>2.1.</w:t>
            </w:r>
            <w:r>
              <w:rPr>
                <w:color w:val="auto"/>
                <w:szCs w:val="20"/>
              </w:rPr>
              <w:t>3</w:t>
            </w:r>
            <w:r w:rsidRPr="00CE5A42">
              <w:rPr>
                <w:color w:val="auto"/>
                <w:szCs w:val="20"/>
              </w:rPr>
              <w:t>.1</w:t>
            </w:r>
          </w:p>
        </w:tc>
        <w:tc>
          <w:tcPr>
            <w:tcW w:w="5572" w:type="dxa"/>
            <w:shd w:val="clear" w:color="auto" w:fill="FFFFFF" w:themeFill="background1"/>
          </w:tcPr>
          <w:p w14:paraId="62509179" w14:textId="052C5BDB" w:rsidR="00F71A6D" w:rsidRPr="00510A23" w:rsidRDefault="00F71A6D" w:rsidP="00AC513C">
            <w:pPr>
              <w:pStyle w:val="Tabletext"/>
              <w:spacing w:before="0" w:after="0"/>
              <w:ind w:left="0" w:right="0"/>
              <w:rPr>
                <w:szCs w:val="20"/>
                <w:highlight w:val="yellow"/>
              </w:rPr>
            </w:pPr>
            <w:r>
              <w:rPr>
                <w:szCs w:val="20"/>
              </w:rPr>
              <w:t>United Nations / UNCLOS (innocent passage, areas and zones)</w:t>
            </w:r>
          </w:p>
        </w:tc>
        <w:tc>
          <w:tcPr>
            <w:tcW w:w="683" w:type="dxa"/>
            <w:shd w:val="clear" w:color="auto" w:fill="FFFFFF" w:themeFill="background1"/>
          </w:tcPr>
          <w:p w14:paraId="47E9A918" w14:textId="6D876613" w:rsidR="00F71A6D" w:rsidRDefault="00F71A6D" w:rsidP="00AC513C">
            <w:pPr>
              <w:pStyle w:val="Tabletext"/>
              <w:spacing w:before="0" w:after="0"/>
              <w:rPr>
                <w:szCs w:val="20"/>
              </w:rPr>
            </w:pPr>
            <w:r>
              <w:rPr>
                <w:szCs w:val="20"/>
              </w:rPr>
              <w:t>1</w:t>
            </w:r>
          </w:p>
        </w:tc>
        <w:tc>
          <w:tcPr>
            <w:tcW w:w="2974" w:type="dxa"/>
            <w:shd w:val="clear" w:color="auto" w:fill="FFFFFF" w:themeFill="background1"/>
          </w:tcPr>
          <w:p w14:paraId="6A08EB43" w14:textId="77777777" w:rsidR="00F71A6D" w:rsidRPr="00A83AC3" w:rsidRDefault="00F71A6D" w:rsidP="00AC513C">
            <w:pPr>
              <w:pStyle w:val="Tabletext"/>
              <w:spacing w:before="0" w:after="0"/>
              <w:ind w:left="0" w:right="7"/>
              <w:rPr>
                <w:szCs w:val="20"/>
              </w:rPr>
            </w:pPr>
          </w:p>
        </w:tc>
      </w:tr>
      <w:tr w:rsidR="00F71A6D" w:rsidRPr="00755FEE" w14:paraId="5CA2122F" w14:textId="77777777" w:rsidTr="00AC513C">
        <w:trPr>
          <w:trHeight w:val="70"/>
          <w:jc w:val="center"/>
        </w:trPr>
        <w:tc>
          <w:tcPr>
            <w:tcW w:w="851" w:type="dxa"/>
            <w:vMerge/>
            <w:shd w:val="clear" w:color="auto" w:fill="FFFFFF" w:themeFill="background1"/>
          </w:tcPr>
          <w:p w14:paraId="06F22866" w14:textId="77777777" w:rsidR="00F71A6D" w:rsidRDefault="00F71A6D" w:rsidP="00AC513C">
            <w:pPr>
              <w:pStyle w:val="Tabletext"/>
              <w:spacing w:before="0" w:after="0"/>
              <w:ind w:left="0" w:right="29"/>
              <w:rPr>
                <w:b/>
                <w:szCs w:val="20"/>
              </w:rPr>
            </w:pPr>
          </w:p>
        </w:tc>
        <w:tc>
          <w:tcPr>
            <w:tcW w:w="4189" w:type="dxa"/>
            <w:vMerge/>
            <w:shd w:val="clear" w:color="auto" w:fill="FFFFFF" w:themeFill="background1"/>
          </w:tcPr>
          <w:p w14:paraId="13048EB9" w14:textId="77777777" w:rsidR="00F71A6D" w:rsidRPr="00755FEE" w:rsidRDefault="00F71A6D" w:rsidP="00AC513C">
            <w:pPr>
              <w:pStyle w:val="Tabletext"/>
              <w:spacing w:before="0" w:after="0"/>
              <w:ind w:left="0" w:right="0"/>
              <w:rPr>
                <w:rFonts w:ascii="Calibri" w:hAnsi="Calibri"/>
                <w:b/>
                <w:szCs w:val="20"/>
              </w:rPr>
            </w:pPr>
          </w:p>
        </w:tc>
        <w:tc>
          <w:tcPr>
            <w:tcW w:w="908" w:type="dxa"/>
            <w:shd w:val="clear" w:color="auto" w:fill="FFFFFF" w:themeFill="background1"/>
          </w:tcPr>
          <w:p w14:paraId="30E4157E" w14:textId="755CF128" w:rsidR="00F71A6D" w:rsidRPr="00100EE4" w:rsidRDefault="00F71A6D" w:rsidP="00AC513C">
            <w:pPr>
              <w:pStyle w:val="Tabletext"/>
              <w:spacing w:before="0" w:after="0"/>
              <w:ind w:left="0" w:right="0"/>
              <w:rPr>
                <w:bCs/>
                <w:szCs w:val="20"/>
              </w:rPr>
            </w:pPr>
            <w:r>
              <w:rPr>
                <w:bCs/>
                <w:szCs w:val="20"/>
              </w:rPr>
              <w:t>2</w:t>
            </w:r>
            <w:r w:rsidRPr="00100EE4">
              <w:rPr>
                <w:bCs/>
                <w:szCs w:val="20"/>
              </w:rPr>
              <w:t>.</w:t>
            </w:r>
            <w:r>
              <w:rPr>
                <w:bCs/>
                <w:szCs w:val="20"/>
              </w:rPr>
              <w:t>1.3.2</w:t>
            </w:r>
          </w:p>
        </w:tc>
        <w:tc>
          <w:tcPr>
            <w:tcW w:w="5572" w:type="dxa"/>
            <w:shd w:val="clear" w:color="auto" w:fill="FFFFFF" w:themeFill="background1"/>
          </w:tcPr>
          <w:p w14:paraId="391944C9" w14:textId="034071A9" w:rsidR="00F71A6D" w:rsidRPr="00100EE4" w:rsidRDefault="00F71A6D" w:rsidP="00AC513C">
            <w:pPr>
              <w:pStyle w:val="Tabletext"/>
              <w:spacing w:before="0" w:after="0"/>
              <w:ind w:left="0" w:right="0"/>
              <w:rPr>
                <w:szCs w:val="20"/>
              </w:rPr>
            </w:pPr>
            <w:r>
              <w:rPr>
                <w:szCs w:val="20"/>
              </w:rPr>
              <w:t xml:space="preserve">IMO Conventions, Resolutions and Circulars (other – including SOLAS V-10, 11, 13; MARPOL, SAR, FAL, IMDG)  </w:t>
            </w:r>
          </w:p>
        </w:tc>
        <w:tc>
          <w:tcPr>
            <w:tcW w:w="683" w:type="dxa"/>
            <w:shd w:val="clear" w:color="auto" w:fill="FFFFFF" w:themeFill="background1"/>
          </w:tcPr>
          <w:p w14:paraId="1970ADD6" w14:textId="5D566375" w:rsidR="00F71A6D" w:rsidRPr="00F71A6D" w:rsidRDefault="00F71A6D" w:rsidP="00AC513C">
            <w:pPr>
              <w:pStyle w:val="Tabletext"/>
              <w:spacing w:before="0" w:after="0"/>
              <w:rPr>
                <w:szCs w:val="20"/>
              </w:rPr>
            </w:pPr>
            <w:r>
              <w:rPr>
                <w:szCs w:val="20"/>
              </w:rPr>
              <w:t>1</w:t>
            </w:r>
          </w:p>
        </w:tc>
        <w:tc>
          <w:tcPr>
            <w:tcW w:w="2974" w:type="dxa"/>
            <w:shd w:val="clear" w:color="auto" w:fill="FFFFFF" w:themeFill="background1"/>
          </w:tcPr>
          <w:p w14:paraId="12C9A3EA" w14:textId="77777777" w:rsidR="00F71A6D" w:rsidRPr="00A83AC3" w:rsidRDefault="00F71A6D" w:rsidP="00AC513C">
            <w:pPr>
              <w:pStyle w:val="Tabletext"/>
              <w:spacing w:before="0" w:after="0"/>
              <w:ind w:left="0" w:right="7"/>
              <w:rPr>
                <w:szCs w:val="20"/>
              </w:rPr>
            </w:pPr>
          </w:p>
        </w:tc>
      </w:tr>
      <w:tr w:rsidR="00F71A6D" w:rsidRPr="00755FEE" w14:paraId="6162BE47" w14:textId="77777777" w:rsidTr="00AC513C">
        <w:trPr>
          <w:trHeight w:val="70"/>
          <w:jc w:val="center"/>
        </w:trPr>
        <w:tc>
          <w:tcPr>
            <w:tcW w:w="851" w:type="dxa"/>
            <w:vMerge/>
            <w:shd w:val="clear" w:color="auto" w:fill="FFFFFF" w:themeFill="background1"/>
          </w:tcPr>
          <w:p w14:paraId="50A08E88" w14:textId="77777777" w:rsidR="00F71A6D" w:rsidRDefault="00F71A6D" w:rsidP="00AC513C">
            <w:pPr>
              <w:pStyle w:val="Tabletext"/>
              <w:spacing w:before="0" w:after="0"/>
              <w:ind w:left="0" w:right="29"/>
              <w:rPr>
                <w:b/>
                <w:szCs w:val="20"/>
              </w:rPr>
            </w:pPr>
          </w:p>
        </w:tc>
        <w:tc>
          <w:tcPr>
            <w:tcW w:w="4189" w:type="dxa"/>
            <w:vMerge/>
            <w:shd w:val="clear" w:color="auto" w:fill="FFFFFF" w:themeFill="background1"/>
          </w:tcPr>
          <w:p w14:paraId="3A88E21B" w14:textId="77777777" w:rsidR="00F71A6D" w:rsidRDefault="00F71A6D" w:rsidP="00AC513C">
            <w:pPr>
              <w:pStyle w:val="Tabletext"/>
              <w:spacing w:before="0" w:after="0"/>
              <w:ind w:left="0" w:right="0"/>
              <w:rPr>
                <w:i/>
                <w:szCs w:val="20"/>
              </w:rPr>
            </w:pPr>
          </w:p>
        </w:tc>
        <w:tc>
          <w:tcPr>
            <w:tcW w:w="908" w:type="dxa"/>
            <w:shd w:val="clear" w:color="auto" w:fill="FFFFFF" w:themeFill="background1"/>
          </w:tcPr>
          <w:p w14:paraId="3056F276" w14:textId="370B972B" w:rsidR="00F71A6D" w:rsidRDefault="00F71A6D" w:rsidP="00AC513C">
            <w:pPr>
              <w:pStyle w:val="Tabletext"/>
              <w:spacing w:before="0" w:after="0"/>
              <w:ind w:left="0" w:right="0"/>
              <w:rPr>
                <w:szCs w:val="20"/>
              </w:rPr>
            </w:pPr>
            <w:r>
              <w:rPr>
                <w:szCs w:val="20"/>
              </w:rPr>
              <w:t>2.1.3.3</w:t>
            </w:r>
          </w:p>
        </w:tc>
        <w:tc>
          <w:tcPr>
            <w:tcW w:w="5572" w:type="dxa"/>
            <w:shd w:val="clear" w:color="auto" w:fill="FFFFFF" w:themeFill="background1"/>
          </w:tcPr>
          <w:p w14:paraId="12A06BBE" w14:textId="2E2D7F0B" w:rsidR="00F71A6D" w:rsidRDefault="00F71A6D" w:rsidP="00AC513C">
            <w:pPr>
              <w:pStyle w:val="Tabletext"/>
              <w:spacing w:before="0" w:after="0"/>
              <w:ind w:left="0" w:right="0"/>
              <w:rPr>
                <w:szCs w:val="20"/>
              </w:rPr>
            </w:pPr>
            <w:r>
              <w:rPr>
                <w:szCs w:val="20"/>
              </w:rPr>
              <w:t>Recommendations and standards for data exchange (ITU, IEC)</w:t>
            </w:r>
          </w:p>
        </w:tc>
        <w:tc>
          <w:tcPr>
            <w:tcW w:w="683" w:type="dxa"/>
            <w:shd w:val="clear" w:color="auto" w:fill="FFFFFF" w:themeFill="background1"/>
          </w:tcPr>
          <w:p w14:paraId="2F520774" w14:textId="43991631" w:rsidR="00F71A6D" w:rsidRDefault="00F71A6D" w:rsidP="00AC513C">
            <w:pPr>
              <w:pStyle w:val="Tabletext"/>
              <w:spacing w:before="0" w:after="0"/>
              <w:rPr>
                <w:szCs w:val="20"/>
              </w:rPr>
            </w:pPr>
            <w:r>
              <w:rPr>
                <w:szCs w:val="20"/>
              </w:rPr>
              <w:t>1</w:t>
            </w:r>
          </w:p>
        </w:tc>
        <w:tc>
          <w:tcPr>
            <w:tcW w:w="2974" w:type="dxa"/>
            <w:shd w:val="clear" w:color="auto" w:fill="FFFFFF" w:themeFill="background1"/>
          </w:tcPr>
          <w:p w14:paraId="78F4C627" w14:textId="77777777" w:rsidR="00F71A6D" w:rsidRPr="00A83AC3" w:rsidRDefault="00F71A6D" w:rsidP="00AC513C">
            <w:pPr>
              <w:pStyle w:val="Tabletext"/>
              <w:spacing w:before="0" w:after="0"/>
              <w:ind w:left="0" w:right="7"/>
              <w:rPr>
                <w:szCs w:val="20"/>
              </w:rPr>
            </w:pPr>
          </w:p>
        </w:tc>
      </w:tr>
      <w:tr w:rsidR="00F71A6D" w:rsidRPr="00755FEE" w14:paraId="587F4A46" w14:textId="77777777" w:rsidTr="00AC513C">
        <w:trPr>
          <w:trHeight w:val="305"/>
          <w:jc w:val="center"/>
        </w:trPr>
        <w:tc>
          <w:tcPr>
            <w:tcW w:w="851" w:type="dxa"/>
            <w:vMerge/>
            <w:shd w:val="clear" w:color="auto" w:fill="FFFFFF" w:themeFill="background1"/>
          </w:tcPr>
          <w:p w14:paraId="6F76E9C1" w14:textId="77777777" w:rsidR="00F71A6D" w:rsidRDefault="00F71A6D" w:rsidP="00AC513C">
            <w:pPr>
              <w:pStyle w:val="Tabletext"/>
              <w:spacing w:before="0" w:after="0"/>
              <w:ind w:left="0" w:right="29"/>
              <w:rPr>
                <w:b/>
                <w:szCs w:val="20"/>
              </w:rPr>
            </w:pPr>
          </w:p>
        </w:tc>
        <w:tc>
          <w:tcPr>
            <w:tcW w:w="4189" w:type="dxa"/>
            <w:vMerge/>
            <w:shd w:val="clear" w:color="auto" w:fill="FFFFFF" w:themeFill="background1"/>
          </w:tcPr>
          <w:p w14:paraId="3FF29297" w14:textId="77777777" w:rsidR="00F71A6D" w:rsidRDefault="00F71A6D" w:rsidP="00AC513C">
            <w:pPr>
              <w:pStyle w:val="Tabletext"/>
              <w:spacing w:before="0" w:after="0"/>
              <w:ind w:left="0" w:right="0"/>
              <w:rPr>
                <w:i/>
                <w:szCs w:val="20"/>
              </w:rPr>
            </w:pPr>
          </w:p>
        </w:tc>
        <w:tc>
          <w:tcPr>
            <w:tcW w:w="908" w:type="dxa"/>
            <w:shd w:val="clear" w:color="auto" w:fill="FFFFFF" w:themeFill="background1"/>
          </w:tcPr>
          <w:p w14:paraId="57EE7FE6" w14:textId="69BFE82D" w:rsidR="00F71A6D" w:rsidRDefault="00F71A6D" w:rsidP="00AC513C">
            <w:pPr>
              <w:pStyle w:val="Tabletext"/>
              <w:spacing w:before="0" w:after="0"/>
              <w:ind w:left="0" w:right="0"/>
              <w:rPr>
                <w:szCs w:val="20"/>
              </w:rPr>
            </w:pPr>
            <w:r>
              <w:rPr>
                <w:szCs w:val="20"/>
              </w:rPr>
              <w:t>2.1.3.4</w:t>
            </w:r>
          </w:p>
        </w:tc>
        <w:tc>
          <w:tcPr>
            <w:tcW w:w="5572" w:type="dxa"/>
            <w:shd w:val="clear" w:color="auto" w:fill="FFFFFF" w:themeFill="background1"/>
          </w:tcPr>
          <w:p w14:paraId="73AD7A9C" w14:textId="01186B86" w:rsidR="00F71A6D" w:rsidRPr="008B3D5A" w:rsidRDefault="00F71A6D" w:rsidP="00AC513C">
            <w:pPr>
              <w:pStyle w:val="Tabletext"/>
              <w:spacing w:before="0" w:after="0"/>
              <w:ind w:left="0" w:right="0"/>
              <w:rPr>
                <w:szCs w:val="20"/>
              </w:rPr>
            </w:pPr>
            <w:r>
              <w:rPr>
                <w:szCs w:val="20"/>
              </w:rPr>
              <w:t>National regulations, including local bye-laws</w:t>
            </w:r>
          </w:p>
        </w:tc>
        <w:tc>
          <w:tcPr>
            <w:tcW w:w="683" w:type="dxa"/>
            <w:shd w:val="clear" w:color="auto" w:fill="FFFFFF" w:themeFill="background1"/>
          </w:tcPr>
          <w:p w14:paraId="6145ADA1" w14:textId="2F0E8C9C" w:rsidR="00F71A6D" w:rsidRDefault="00F71A6D" w:rsidP="00AC513C">
            <w:pPr>
              <w:pStyle w:val="Tabletext"/>
              <w:spacing w:before="0" w:after="0"/>
              <w:rPr>
                <w:szCs w:val="20"/>
              </w:rPr>
            </w:pPr>
            <w:r>
              <w:rPr>
                <w:szCs w:val="20"/>
              </w:rPr>
              <w:t>1</w:t>
            </w:r>
          </w:p>
        </w:tc>
        <w:tc>
          <w:tcPr>
            <w:tcW w:w="2974" w:type="dxa"/>
            <w:shd w:val="clear" w:color="auto" w:fill="FFFFFF" w:themeFill="background1"/>
          </w:tcPr>
          <w:p w14:paraId="4922D62D" w14:textId="77777777" w:rsidR="00F71A6D" w:rsidRPr="00A83AC3" w:rsidRDefault="00F71A6D" w:rsidP="00AC513C">
            <w:pPr>
              <w:pStyle w:val="Tabletext"/>
              <w:spacing w:before="0" w:after="0"/>
              <w:ind w:left="0" w:right="7"/>
              <w:rPr>
                <w:szCs w:val="20"/>
              </w:rPr>
            </w:pPr>
          </w:p>
        </w:tc>
      </w:tr>
      <w:tr w:rsidR="00B4455C" w:rsidRPr="00755FEE" w14:paraId="093C709B" w14:textId="77777777" w:rsidTr="00AC513C">
        <w:trPr>
          <w:trHeight w:val="305"/>
          <w:jc w:val="center"/>
        </w:trPr>
        <w:tc>
          <w:tcPr>
            <w:tcW w:w="851" w:type="dxa"/>
            <w:vMerge w:val="restart"/>
            <w:shd w:val="clear" w:color="auto" w:fill="FFFFFF" w:themeFill="background1"/>
          </w:tcPr>
          <w:p w14:paraId="242A8A3A" w14:textId="3A704A43" w:rsidR="00B4455C" w:rsidRDefault="00CC02DF" w:rsidP="00AC513C">
            <w:pPr>
              <w:pStyle w:val="Tabletext"/>
              <w:spacing w:before="0" w:after="0"/>
              <w:ind w:left="0" w:right="29"/>
              <w:rPr>
                <w:b/>
                <w:szCs w:val="20"/>
              </w:rPr>
            </w:pPr>
            <w:r>
              <w:rPr>
                <w:b/>
                <w:szCs w:val="20"/>
              </w:rPr>
              <w:t>2</w:t>
            </w:r>
            <w:r w:rsidR="00B4455C">
              <w:rPr>
                <w:b/>
                <w:szCs w:val="20"/>
              </w:rPr>
              <w:t>.1.</w:t>
            </w:r>
            <w:r>
              <w:rPr>
                <w:b/>
                <w:szCs w:val="20"/>
              </w:rPr>
              <w:t>4</w:t>
            </w:r>
          </w:p>
        </w:tc>
        <w:tc>
          <w:tcPr>
            <w:tcW w:w="4189" w:type="dxa"/>
            <w:vMerge w:val="restart"/>
            <w:shd w:val="clear" w:color="auto" w:fill="FFFFFF" w:themeFill="background1"/>
          </w:tcPr>
          <w:p w14:paraId="0F05A425" w14:textId="50995A7F" w:rsidR="00B4455C" w:rsidRDefault="001A6581" w:rsidP="00AC513C">
            <w:pPr>
              <w:pStyle w:val="Tabletext"/>
              <w:spacing w:before="0" w:after="0"/>
              <w:ind w:left="0" w:right="0"/>
              <w:rPr>
                <w:i/>
                <w:szCs w:val="20"/>
              </w:rPr>
            </w:pPr>
            <w:r>
              <w:rPr>
                <w:i/>
                <w:szCs w:val="20"/>
              </w:rPr>
              <w:t xml:space="preserve">Identify </w:t>
            </w:r>
            <w:r w:rsidR="00AA64C8">
              <w:rPr>
                <w:i/>
                <w:szCs w:val="20"/>
              </w:rPr>
              <w:t xml:space="preserve">how maritime information may be promulgated. </w:t>
            </w:r>
          </w:p>
        </w:tc>
        <w:tc>
          <w:tcPr>
            <w:tcW w:w="908" w:type="dxa"/>
            <w:shd w:val="clear" w:color="auto" w:fill="FFFFFF" w:themeFill="background1"/>
          </w:tcPr>
          <w:p w14:paraId="6676E772" w14:textId="6141B64E" w:rsidR="00B4455C" w:rsidRDefault="00CC02DF" w:rsidP="00AC513C">
            <w:pPr>
              <w:pStyle w:val="Tabletext"/>
              <w:spacing w:before="0" w:after="0"/>
              <w:ind w:left="0" w:right="0"/>
              <w:rPr>
                <w:szCs w:val="20"/>
              </w:rPr>
            </w:pPr>
            <w:r>
              <w:rPr>
                <w:szCs w:val="20"/>
              </w:rPr>
              <w:t>2</w:t>
            </w:r>
            <w:r w:rsidR="00B4455C">
              <w:rPr>
                <w:szCs w:val="20"/>
              </w:rPr>
              <w:t>.1.</w:t>
            </w:r>
            <w:r>
              <w:rPr>
                <w:szCs w:val="20"/>
              </w:rPr>
              <w:t>4</w:t>
            </w:r>
            <w:r w:rsidR="00B4455C">
              <w:rPr>
                <w:szCs w:val="20"/>
              </w:rPr>
              <w:t>.1</w:t>
            </w:r>
          </w:p>
        </w:tc>
        <w:tc>
          <w:tcPr>
            <w:tcW w:w="5572" w:type="dxa"/>
            <w:shd w:val="clear" w:color="auto" w:fill="FFFFFF" w:themeFill="background1"/>
          </w:tcPr>
          <w:p w14:paraId="7A99EF9B" w14:textId="07A0AC36" w:rsidR="00B4455C" w:rsidRPr="008B3D5A" w:rsidRDefault="00AA64C8" w:rsidP="00AC513C">
            <w:pPr>
              <w:pStyle w:val="Tabletext"/>
              <w:spacing w:before="0" w:after="0"/>
              <w:ind w:left="0" w:right="0"/>
              <w:rPr>
                <w:szCs w:val="20"/>
              </w:rPr>
            </w:pPr>
            <w:r>
              <w:rPr>
                <w:szCs w:val="20"/>
              </w:rPr>
              <w:t>Notices to mariners, Admiralty List of Radio Signals</w:t>
            </w:r>
          </w:p>
        </w:tc>
        <w:tc>
          <w:tcPr>
            <w:tcW w:w="683" w:type="dxa"/>
            <w:shd w:val="clear" w:color="auto" w:fill="FFFFFF" w:themeFill="background1"/>
          </w:tcPr>
          <w:p w14:paraId="7E89FC6C" w14:textId="67095205" w:rsidR="00B4455C" w:rsidRDefault="00CC02DF" w:rsidP="00AC513C">
            <w:pPr>
              <w:pStyle w:val="Tabletext"/>
              <w:spacing w:before="0" w:after="0"/>
              <w:rPr>
                <w:szCs w:val="20"/>
              </w:rPr>
            </w:pPr>
            <w:r>
              <w:rPr>
                <w:szCs w:val="20"/>
              </w:rPr>
              <w:t>1</w:t>
            </w:r>
          </w:p>
        </w:tc>
        <w:tc>
          <w:tcPr>
            <w:tcW w:w="2974" w:type="dxa"/>
            <w:shd w:val="clear" w:color="auto" w:fill="FFFFFF" w:themeFill="background1"/>
          </w:tcPr>
          <w:p w14:paraId="0EA5C9D4" w14:textId="77777777" w:rsidR="00B4455C" w:rsidRPr="00A83AC3" w:rsidRDefault="00B4455C" w:rsidP="00AC513C">
            <w:pPr>
              <w:pStyle w:val="Tabletext"/>
              <w:spacing w:before="0" w:after="0"/>
              <w:ind w:left="0" w:right="7"/>
              <w:rPr>
                <w:szCs w:val="20"/>
              </w:rPr>
            </w:pPr>
          </w:p>
        </w:tc>
      </w:tr>
      <w:tr w:rsidR="00A83AC3" w:rsidRPr="00755FEE" w14:paraId="4BB90356" w14:textId="77777777" w:rsidTr="00A83AC3">
        <w:trPr>
          <w:trHeight w:val="341"/>
          <w:jc w:val="center"/>
        </w:trPr>
        <w:tc>
          <w:tcPr>
            <w:tcW w:w="851" w:type="dxa"/>
            <w:vMerge/>
            <w:shd w:val="clear" w:color="auto" w:fill="FFFFFF" w:themeFill="background1"/>
          </w:tcPr>
          <w:p w14:paraId="6EB8B2B0" w14:textId="77777777" w:rsidR="00A83AC3" w:rsidRDefault="00A83AC3" w:rsidP="00AC513C">
            <w:pPr>
              <w:pStyle w:val="Tabletext"/>
              <w:spacing w:before="0" w:after="0"/>
              <w:ind w:left="0" w:right="29"/>
              <w:rPr>
                <w:b/>
                <w:szCs w:val="20"/>
              </w:rPr>
            </w:pPr>
          </w:p>
        </w:tc>
        <w:tc>
          <w:tcPr>
            <w:tcW w:w="4189" w:type="dxa"/>
            <w:vMerge/>
            <w:shd w:val="clear" w:color="auto" w:fill="FFFFFF" w:themeFill="background1"/>
          </w:tcPr>
          <w:p w14:paraId="3EABF59C" w14:textId="77777777" w:rsidR="00A83AC3" w:rsidRDefault="00A83AC3" w:rsidP="00AC513C">
            <w:pPr>
              <w:pStyle w:val="Tabletext"/>
              <w:spacing w:before="0" w:after="0"/>
              <w:ind w:left="0" w:right="0"/>
              <w:rPr>
                <w:i/>
                <w:szCs w:val="20"/>
              </w:rPr>
            </w:pPr>
          </w:p>
        </w:tc>
        <w:tc>
          <w:tcPr>
            <w:tcW w:w="908" w:type="dxa"/>
            <w:shd w:val="clear" w:color="auto" w:fill="FFFFFF" w:themeFill="background1"/>
          </w:tcPr>
          <w:p w14:paraId="65FA3C42" w14:textId="54C4EFA1" w:rsidR="00A83AC3" w:rsidRDefault="00A83AC3" w:rsidP="00AC513C">
            <w:pPr>
              <w:pStyle w:val="Tabletext"/>
              <w:spacing w:before="0" w:after="0"/>
              <w:ind w:left="0" w:right="0"/>
              <w:rPr>
                <w:szCs w:val="20"/>
              </w:rPr>
            </w:pPr>
            <w:r>
              <w:rPr>
                <w:szCs w:val="20"/>
              </w:rPr>
              <w:t>2.1.4.2</w:t>
            </w:r>
          </w:p>
        </w:tc>
        <w:tc>
          <w:tcPr>
            <w:tcW w:w="5572" w:type="dxa"/>
            <w:shd w:val="clear" w:color="auto" w:fill="FFFFFF" w:themeFill="background1"/>
          </w:tcPr>
          <w:p w14:paraId="4BE6A0F8" w14:textId="4819D928" w:rsidR="00A83AC3" w:rsidRPr="008B3D5A" w:rsidRDefault="00A83AC3" w:rsidP="00AC513C">
            <w:pPr>
              <w:pStyle w:val="Tabletext"/>
              <w:spacing w:before="0" w:after="0"/>
              <w:ind w:left="0" w:right="0"/>
              <w:rPr>
                <w:szCs w:val="20"/>
              </w:rPr>
            </w:pPr>
            <w:r>
              <w:rPr>
                <w:szCs w:val="20"/>
              </w:rPr>
              <w:t xml:space="preserve">Other means (websites, etc.) </w:t>
            </w:r>
          </w:p>
        </w:tc>
        <w:tc>
          <w:tcPr>
            <w:tcW w:w="683" w:type="dxa"/>
            <w:shd w:val="clear" w:color="auto" w:fill="FFFFFF" w:themeFill="background1"/>
          </w:tcPr>
          <w:p w14:paraId="69BA20A2" w14:textId="420B5499" w:rsidR="00A83AC3" w:rsidRDefault="00A83AC3" w:rsidP="00AC513C">
            <w:pPr>
              <w:pStyle w:val="Tabletext"/>
              <w:spacing w:before="0" w:after="0"/>
              <w:rPr>
                <w:szCs w:val="20"/>
              </w:rPr>
            </w:pPr>
            <w:r>
              <w:rPr>
                <w:szCs w:val="20"/>
              </w:rPr>
              <w:t>1</w:t>
            </w:r>
          </w:p>
        </w:tc>
        <w:tc>
          <w:tcPr>
            <w:tcW w:w="2974" w:type="dxa"/>
            <w:shd w:val="clear" w:color="auto" w:fill="FFFFFF" w:themeFill="background1"/>
          </w:tcPr>
          <w:p w14:paraId="2482DF30" w14:textId="77777777" w:rsidR="00A83AC3" w:rsidRPr="00A83AC3" w:rsidRDefault="00A83AC3" w:rsidP="00AC513C">
            <w:pPr>
              <w:pStyle w:val="Tabletext"/>
              <w:spacing w:before="0" w:after="0"/>
              <w:ind w:left="0" w:right="7"/>
              <w:rPr>
                <w:szCs w:val="20"/>
              </w:rPr>
            </w:pPr>
          </w:p>
        </w:tc>
      </w:tr>
      <w:tr w:rsidR="006449E6" w:rsidRPr="00755FEE" w14:paraId="78A18542" w14:textId="77777777" w:rsidTr="00AC513C">
        <w:trPr>
          <w:trHeight w:val="343"/>
          <w:jc w:val="center"/>
        </w:trPr>
        <w:tc>
          <w:tcPr>
            <w:tcW w:w="851" w:type="dxa"/>
            <w:shd w:val="clear" w:color="auto" w:fill="F2F2F2" w:themeFill="background1" w:themeFillShade="F2"/>
          </w:tcPr>
          <w:p w14:paraId="291648A1" w14:textId="406E98B0" w:rsidR="006449E6" w:rsidRPr="00755FEE" w:rsidRDefault="006449E6" w:rsidP="00AC513C">
            <w:pPr>
              <w:pStyle w:val="Tabletext"/>
              <w:spacing w:before="120" w:after="120"/>
              <w:ind w:left="0" w:right="29"/>
              <w:rPr>
                <w:b/>
                <w:szCs w:val="20"/>
              </w:rPr>
            </w:pPr>
            <w:r>
              <w:rPr>
                <w:b/>
                <w:szCs w:val="20"/>
              </w:rPr>
              <w:t>2.2</w:t>
            </w:r>
          </w:p>
        </w:tc>
        <w:tc>
          <w:tcPr>
            <w:tcW w:w="4189" w:type="dxa"/>
            <w:shd w:val="clear" w:color="auto" w:fill="F2F2F2" w:themeFill="background1" w:themeFillShade="F2"/>
          </w:tcPr>
          <w:p w14:paraId="56ED01F5" w14:textId="5FD20801" w:rsidR="006449E6" w:rsidRPr="00755FEE" w:rsidRDefault="006449E6" w:rsidP="00AC513C">
            <w:pPr>
              <w:pStyle w:val="Tabletext"/>
              <w:spacing w:before="120" w:after="120"/>
              <w:ind w:left="0" w:right="0"/>
              <w:rPr>
                <w:rFonts w:ascii="Calibri" w:hAnsi="Calibri"/>
                <w:b/>
                <w:i/>
                <w:szCs w:val="20"/>
              </w:rPr>
            </w:pPr>
            <w:r>
              <w:rPr>
                <w:rFonts w:ascii="Calibri" w:hAnsi="Calibri"/>
                <w:b/>
                <w:szCs w:val="20"/>
              </w:rPr>
              <w:t>Legal Liabilities</w:t>
            </w:r>
          </w:p>
        </w:tc>
        <w:tc>
          <w:tcPr>
            <w:tcW w:w="908" w:type="dxa"/>
            <w:shd w:val="clear" w:color="auto" w:fill="F2F2F2" w:themeFill="background1" w:themeFillShade="F2"/>
          </w:tcPr>
          <w:p w14:paraId="5D70FA0E" w14:textId="77777777" w:rsidR="006449E6" w:rsidRPr="00755FEE" w:rsidRDefault="006449E6" w:rsidP="00AC513C">
            <w:pPr>
              <w:pStyle w:val="Tabletext"/>
              <w:spacing w:before="120" w:after="120"/>
              <w:ind w:left="0" w:right="0"/>
              <w:rPr>
                <w:b/>
                <w:szCs w:val="20"/>
              </w:rPr>
            </w:pPr>
          </w:p>
        </w:tc>
        <w:tc>
          <w:tcPr>
            <w:tcW w:w="5572" w:type="dxa"/>
            <w:shd w:val="clear" w:color="auto" w:fill="F2F2F2" w:themeFill="background1" w:themeFillShade="F2"/>
          </w:tcPr>
          <w:p w14:paraId="5235D40F" w14:textId="77777777" w:rsidR="006449E6" w:rsidRPr="00755FEE" w:rsidRDefault="006449E6" w:rsidP="00AC513C">
            <w:pPr>
              <w:pStyle w:val="Tabletext"/>
              <w:spacing w:before="120" w:after="120"/>
              <w:ind w:left="0" w:right="0"/>
              <w:rPr>
                <w:b/>
                <w:szCs w:val="20"/>
              </w:rPr>
            </w:pPr>
          </w:p>
        </w:tc>
        <w:tc>
          <w:tcPr>
            <w:tcW w:w="683" w:type="dxa"/>
            <w:shd w:val="clear" w:color="auto" w:fill="F2F2F2" w:themeFill="background1" w:themeFillShade="F2"/>
          </w:tcPr>
          <w:p w14:paraId="76152FA5" w14:textId="77777777" w:rsidR="006449E6" w:rsidRPr="00755FEE" w:rsidRDefault="006449E6" w:rsidP="00AC513C">
            <w:pPr>
              <w:pStyle w:val="Tabletext"/>
              <w:spacing w:before="120" w:after="120"/>
              <w:rPr>
                <w:b/>
                <w:szCs w:val="20"/>
              </w:rPr>
            </w:pPr>
          </w:p>
        </w:tc>
        <w:tc>
          <w:tcPr>
            <w:tcW w:w="2974" w:type="dxa"/>
            <w:shd w:val="clear" w:color="auto" w:fill="F2F2F2" w:themeFill="background1" w:themeFillShade="F2"/>
          </w:tcPr>
          <w:p w14:paraId="25D1B1DF" w14:textId="77777777" w:rsidR="006449E6" w:rsidRPr="00755FEE" w:rsidRDefault="006449E6" w:rsidP="00AC513C">
            <w:pPr>
              <w:pStyle w:val="Tabletext"/>
              <w:spacing w:before="120" w:after="120"/>
              <w:ind w:left="0" w:right="7"/>
              <w:rPr>
                <w:b/>
                <w:szCs w:val="20"/>
              </w:rPr>
            </w:pPr>
          </w:p>
        </w:tc>
      </w:tr>
      <w:tr w:rsidR="00C73719" w:rsidRPr="00755FEE" w14:paraId="413AD414" w14:textId="77777777" w:rsidTr="00AC513C">
        <w:trPr>
          <w:trHeight w:val="70"/>
          <w:jc w:val="center"/>
        </w:trPr>
        <w:tc>
          <w:tcPr>
            <w:tcW w:w="851" w:type="dxa"/>
            <w:vMerge w:val="restart"/>
            <w:shd w:val="clear" w:color="auto" w:fill="FFFFFF" w:themeFill="background1"/>
          </w:tcPr>
          <w:p w14:paraId="5C2C9898" w14:textId="5DB670B5" w:rsidR="00C73719" w:rsidRDefault="00C73719" w:rsidP="00AC513C">
            <w:pPr>
              <w:pStyle w:val="Tabletext"/>
              <w:spacing w:before="0" w:after="0"/>
              <w:ind w:left="0" w:right="29"/>
              <w:rPr>
                <w:b/>
                <w:szCs w:val="20"/>
              </w:rPr>
            </w:pPr>
            <w:r>
              <w:rPr>
                <w:b/>
                <w:szCs w:val="20"/>
              </w:rPr>
              <w:t>2.2.1</w:t>
            </w:r>
          </w:p>
        </w:tc>
        <w:tc>
          <w:tcPr>
            <w:tcW w:w="4189" w:type="dxa"/>
            <w:vMerge w:val="restart"/>
            <w:shd w:val="clear" w:color="auto" w:fill="FFFFFF" w:themeFill="background1"/>
          </w:tcPr>
          <w:p w14:paraId="35E6D7EF" w14:textId="62B60339" w:rsidR="00C73719" w:rsidRPr="002469DA" w:rsidRDefault="00C73719" w:rsidP="00AC513C">
            <w:pPr>
              <w:pStyle w:val="Tabletext"/>
              <w:ind w:left="0"/>
              <w:rPr>
                <w:rFonts w:ascii="Calibri" w:eastAsia="Times New Roman" w:hAnsi="Calibri"/>
                <w:i/>
                <w:color w:val="auto"/>
                <w:sz w:val="22"/>
                <w:szCs w:val="22"/>
              </w:rPr>
            </w:pPr>
            <w:r>
              <w:rPr>
                <w:i/>
                <w:szCs w:val="20"/>
              </w:rPr>
              <w:t xml:space="preserve">Explain the legal liabilities pertaining to VTS functions.  </w:t>
            </w:r>
            <w:r w:rsidRPr="000A287F">
              <w:rPr>
                <w:rFonts w:ascii="Calibri" w:eastAsia="Times New Roman" w:hAnsi="Calibri"/>
                <w:i/>
                <w:color w:val="auto"/>
                <w:sz w:val="22"/>
                <w:szCs w:val="22"/>
              </w:rPr>
              <w:t xml:space="preserve"> </w:t>
            </w:r>
          </w:p>
        </w:tc>
        <w:tc>
          <w:tcPr>
            <w:tcW w:w="908" w:type="dxa"/>
            <w:shd w:val="clear" w:color="auto" w:fill="FFFFFF" w:themeFill="background1"/>
          </w:tcPr>
          <w:p w14:paraId="73F6C80F" w14:textId="5E45DD6D" w:rsidR="00C73719" w:rsidRDefault="00C73719" w:rsidP="00AC513C">
            <w:pPr>
              <w:pStyle w:val="Tabletext"/>
              <w:spacing w:before="0" w:after="0"/>
              <w:ind w:left="0" w:right="0"/>
              <w:rPr>
                <w:szCs w:val="20"/>
              </w:rPr>
            </w:pPr>
            <w:r>
              <w:rPr>
                <w:szCs w:val="20"/>
              </w:rPr>
              <w:t>2.2.1.1</w:t>
            </w:r>
          </w:p>
        </w:tc>
        <w:tc>
          <w:tcPr>
            <w:tcW w:w="5572" w:type="dxa"/>
            <w:shd w:val="clear" w:color="auto" w:fill="FFFFFF" w:themeFill="background1"/>
          </w:tcPr>
          <w:p w14:paraId="5D65D84A" w14:textId="3D0D78F9" w:rsidR="00C73719" w:rsidRPr="008338D2" w:rsidRDefault="00C73719" w:rsidP="00AC513C">
            <w:pPr>
              <w:pStyle w:val="Tabletext"/>
              <w:spacing w:before="0" w:after="0"/>
              <w:ind w:left="0" w:right="0"/>
              <w:rPr>
                <w:szCs w:val="20"/>
              </w:rPr>
            </w:pPr>
            <w:r>
              <w:rPr>
                <w:szCs w:val="20"/>
              </w:rPr>
              <w:t>Extent of authority and responsibility for Competent Authority, VTS Provider</w:t>
            </w:r>
          </w:p>
        </w:tc>
        <w:tc>
          <w:tcPr>
            <w:tcW w:w="683" w:type="dxa"/>
            <w:shd w:val="clear" w:color="auto" w:fill="FFFFFF" w:themeFill="background1"/>
          </w:tcPr>
          <w:p w14:paraId="27277E01" w14:textId="77777777" w:rsidR="00C73719" w:rsidRDefault="00C73719" w:rsidP="00AC513C">
            <w:pPr>
              <w:pStyle w:val="Tabletext"/>
              <w:spacing w:before="0" w:after="0"/>
              <w:rPr>
                <w:szCs w:val="20"/>
              </w:rPr>
            </w:pPr>
            <w:r>
              <w:rPr>
                <w:szCs w:val="20"/>
              </w:rPr>
              <w:t>3</w:t>
            </w:r>
          </w:p>
        </w:tc>
        <w:tc>
          <w:tcPr>
            <w:tcW w:w="2974" w:type="dxa"/>
            <w:shd w:val="clear" w:color="auto" w:fill="FFFFFF" w:themeFill="background1"/>
          </w:tcPr>
          <w:p w14:paraId="3119AE27" w14:textId="77777777" w:rsidR="00C73719" w:rsidRPr="00A83AC3" w:rsidRDefault="00C73719" w:rsidP="00AC513C">
            <w:pPr>
              <w:pStyle w:val="Tabletext"/>
              <w:spacing w:before="0" w:after="0"/>
              <w:ind w:left="0" w:right="7"/>
              <w:rPr>
                <w:szCs w:val="20"/>
              </w:rPr>
            </w:pPr>
          </w:p>
        </w:tc>
      </w:tr>
      <w:tr w:rsidR="00C73719" w:rsidRPr="00755FEE" w14:paraId="3614261A" w14:textId="77777777" w:rsidTr="00395F88">
        <w:trPr>
          <w:trHeight w:val="1263"/>
          <w:jc w:val="center"/>
        </w:trPr>
        <w:tc>
          <w:tcPr>
            <w:tcW w:w="851" w:type="dxa"/>
            <w:vMerge/>
            <w:shd w:val="clear" w:color="auto" w:fill="FFFFFF" w:themeFill="background1"/>
          </w:tcPr>
          <w:p w14:paraId="08E6C8CE" w14:textId="77777777" w:rsidR="00C73719" w:rsidRDefault="00C73719" w:rsidP="00AC513C">
            <w:pPr>
              <w:pStyle w:val="Tabletext"/>
              <w:spacing w:before="0" w:after="0"/>
              <w:ind w:left="0" w:right="29"/>
              <w:rPr>
                <w:b/>
                <w:szCs w:val="20"/>
              </w:rPr>
            </w:pPr>
          </w:p>
        </w:tc>
        <w:tc>
          <w:tcPr>
            <w:tcW w:w="4189" w:type="dxa"/>
            <w:vMerge/>
            <w:shd w:val="clear" w:color="auto" w:fill="FFFFFF" w:themeFill="background1"/>
          </w:tcPr>
          <w:p w14:paraId="18B22988" w14:textId="77777777" w:rsidR="00C73719" w:rsidRPr="000A6997" w:rsidRDefault="00C73719" w:rsidP="00AC513C">
            <w:pPr>
              <w:pStyle w:val="Tabletext"/>
              <w:ind w:left="0"/>
              <w:rPr>
                <w:i/>
                <w:szCs w:val="20"/>
              </w:rPr>
            </w:pPr>
          </w:p>
        </w:tc>
        <w:tc>
          <w:tcPr>
            <w:tcW w:w="908" w:type="dxa"/>
            <w:shd w:val="clear" w:color="auto" w:fill="FFFFFF" w:themeFill="background1"/>
          </w:tcPr>
          <w:p w14:paraId="05EFFDB5" w14:textId="4322E392" w:rsidR="00C73719" w:rsidRDefault="00C73719" w:rsidP="00AC513C">
            <w:pPr>
              <w:pStyle w:val="Tabletext"/>
              <w:spacing w:before="0" w:after="0"/>
              <w:ind w:left="0" w:right="0"/>
              <w:rPr>
                <w:szCs w:val="20"/>
              </w:rPr>
            </w:pPr>
            <w:r>
              <w:rPr>
                <w:szCs w:val="20"/>
              </w:rPr>
              <w:t>2.2.1.2</w:t>
            </w:r>
          </w:p>
        </w:tc>
        <w:tc>
          <w:tcPr>
            <w:tcW w:w="5572" w:type="dxa"/>
            <w:shd w:val="clear" w:color="auto" w:fill="FFFFFF" w:themeFill="background1"/>
          </w:tcPr>
          <w:p w14:paraId="68DE3D5D" w14:textId="77777777" w:rsidR="00C73719" w:rsidRDefault="00C73719" w:rsidP="00AC513C">
            <w:pPr>
              <w:pStyle w:val="Tabletext"/>
              <w:spacing w:before="0" w:after="0"/>
              <w:ind w:left="0" w:right="0"/>
              <w:rPr>
                <w:szCs w:val="20"/>
              </w:rPr>
            </w:pPr>
            <w:r>
              <w:rPr>
                <w:szCs w:val="20"/>
              </w:rPr>
              <w:t>Extent of authority and responsibility for VTS Personnel:</w:t>
            </w:r>
          </w:p>
          <w:p w14:paraId="1D11E3A8" w14:textId="77777777" w:rsidR="00C73719" w:rsidRDefault="00C73719" w:rsidP="00270322">
            <w:pPr>
              <w:pStyle w:val="Tabletext"/>
              <w:numPr>
                <w:ilvl w:val="0"/>
                <w:numId w:val="54"/>
              </w:numPr>
              <w:spacing w:before="0" w:after="0"/>
              <w:ind w:right="0"/>
              <w:rPr>
                <w:szCs w:val="20"/>
              </w:rPr>
            </w:pPr>
            <w:r>
              <w:rPr>
                <w:szCs w:val="20"/>
              </w:rPr>
              <w:t>Routine operations</w:t>
            </w:r>
          </w:p>
          <w:p w14:paraId="16562949" w14:textId="77777777" w:rsidR="00C73719" w:rsidRDefault="00C73719" w:rsidP="00270322">
            <w:pPr>
              <w:pStyle w:val="Tabletext"/>
              <w:numPr>
                <w:ilvl w:val="0"/>
                <w:numId w:val="54"/>
              </w:numPr>
              <w:spacing w:before="0" w:after="0"/>
              <w:ind w:right="0"/>
              <w:rPr>
                <w:szCs w:val="20"/>
              </w:rPr>
            </w:pPr>
            <w:r>
              <w:rPr>
                <w:szCs w:val="20"/>
              </w:rPr>
              <w:t>Incidents / emergency response</w:t>
            </w:r>
          </w:p>
          <w:p w14:paraId="41ECC603" w14:textId="77777777" w:rsidR="00C73719" w:rsidRDefault="00C73719" w:rsidP="00270322">
            <w:pPr>
              <w:pStyle w:val="Tabletext"/>
              <w:numPr>
                <w:ilvl w:val="0"/>
                <w:numId w:val="54"/>
              </w:numPr>
              <w:spacing w:before="0" w:after="0"/>
              <w:ind w:right="0"/>
              <w:rPr>
                <w:szCs w:val="20"/>
              </w:rPr>
            </w:pPr>
            <w:r>
              <w:rPr>
                <w:szCs w:val="20"/>
              </w:rPr>
              <w:t>Accuracy of information promulgated</w:t>
            </w:r>
          </w:p>
          <w:p w14:paraId="62E4BE2D" w14:textId="3441B1FB" w:rsidR="00C73719" w:rsidRPr="008338D2" w:rsidRDefault="00C73719" w:rsidP="00270322">
            <w:pPr>
              <w:pStyle w:val="Tabletext"/>
              <w:numPr>
                <w:ilvl w:val="0"/>
                <w:numId w:val="54"/>
              </w:numPr>
              <w:spacing w:before="0" w:after="0"/>
              <w:ind w:right="0"/>
              <w:rPr>
                <w:szCs w:val="20"/>
              </w:rPr>
            </w:pPr>
            <w:r>
              <w:rPr>
                <w:szCs w:val="20"/>
              </w:rPr>
              <w:t>Requirements and limitations of authority</w:t>
            </w:r>
          </w:p>
        </w:tc>
        <w:tc>
          <w:tcPr>
            <w:tcW w:w="683" w:type="dxa"/>
            <w:shd w:val="clear" w:color="auto" w:fill="FFFFFF" w:themeFill="background1"/>
          </w:tcPr>
          <w:p w14:paraId="7C60B1BD" w14:textId="77777777" w:rsidR="00C73719" w:rsidRDefault="00C73719" w:rsidP="00AC513C">
            <w:pPr>
              <w:pStyle w:val="Tabletext"/>
              <w:spacing w:before="0" w:after="0"/>
              <w:rPr>
                <w:szCs w:val="20"/>
              </w:rPr>
            </w:pPr>
            <w:r>
              <w:rPr>
                <w:szCs w:val="20"/>
              </w:rPr>
              <w:t>3</w:t>
            </w:r>
          </w:p>
        </w:tc>
        <w:tc>
          <w:tcPr>
            <w:tcW w:w="2974" w:type="dxa"/>
            <w:shd w:val="clear" w:color="auto" w:fill="FFFFFF" w:themeFill="background1"/>
          </w:tcPr>
          <w:p w14:paraId="248FA75B" w14:textId="77777777" w:rsidR="00C73719" w:rsidRPr="00A83AC3" w:rsidRDefault="00C73719" w:rsidP="00AC513C">
            <w:pPr>
              <w:pStyle w:val="Tabletext"/>
              <w:spacing w:before="0" w:after="0"/>
              <w:ind w:left="0" w:right="7"/>
              <w:rPr>
                <w:szCs w:val="20"/>
              </w:rPr>
            </w:pPr>
          </w:p>
        </w:tc>
      </w:tr>
      <w:tr w:rsidR="00C73719" w:rsidRPr="00755FEE" w14:paraId="4FBCC81E" w14:textId="77777777" w:rsidTr="00AC513C">
        <w:trPr>
          <w:trHeight w:val="70"/>
          <w:jc w:val="center"/>
        </w:trPr>
        <w:tc>
          <w:tcPr>
            <w:tcW w:w="851" w:type="dxa"/>
            <w:vMerge/>
            <w:shd w:val="clear" w:color="auto" w:fill="FFFFFF" w:themeFill="background1"/>
          </w:tcPr>
          <w:p w14:paraId="766111A8" w14:textId="77777777" w:rsidR="00C73719" w:rsidRDefault="00C73719" w:rsidP="00AC513C">
            <w:pPr>
              <w:pStyle w:val="Tabletext"/>
              <w:spacing w:before="0" w:after="0"/>
              <w:ind w:left="0" w:right="29"/>
              <w:rPr>
                <w:b/>
                <w:szCs w:val="20"/>
              </w:rPr>
            </w:pPr>
          </w:p>
        </w:tc>
        <w:tc>
          <w:tcPr>
            <w:tcW w:w="4189" w:type="dxa"/>
            <w:vMerge/>
            <w:shd w:val="clear" w:color="auto" w:fill="FFFFFF" w:themeFill="background1"/>
          </w:tcPr>
          <w:p w14:paraId="04EF5B36" w14:textId="77777777" w:rsidR="00C73719" w:rsidRPr="00221CC3" w:rsidRDefault="00C73719" w:rsidP="00AC513C">
            <w:pPr>
              <w:pStyle w:val="Tabletext"/>
              <w:ind w:left="0"/>
              <w:rPr>
                <w:i/>
                <w:szCs w:val="20"/>
              </w:rPr>
            </w:pPr>
          </w:p>
        </w:tc>
        <w:tc>
          <w:tcPr>
            <w:tcW w:w="908" w:type="dxa"/>
            <w:shd w:val="clear" w:color="auto" w:fill="FFFFFF" w:themeFill="background1"/>
          </w:tcPr>
          <w:p w14:paraId="6D8ADFC9" w14:textId="47C16DD2" w:rsidR="00C73719" w:rsidRDefault="00C73719" w:rsidP="00AC513C">
            <w:pPr>
              <w:pStyle w:val="Tabletext"/>
              <w:spacing w:before="0" w:after="0"/>
              <w:ind w:left="0" w:right="0"/>
              <w:rPr>
                <w:szCs w:val="20"/>
              </w:rPr>
            </w:pPr>
            <w:r>
              <w:rPr>
                <w:szCs w:val="20"/>
              </w:rPr>
              <w:t>2.2.1.2</w:t>
            </w:r>
          </w:p>
        </w:tc>
        <w:tc>
          <w:tcPr>
            <w:tcW w:w="5572" w:type="dxa"/>
            <w:shd w:val="clear" w:color="auto" w:fill="FFFFFF" w:themeFill="background1"/>
          </w:tcPr>
          <w:p w14:paraId="03B81291" w14:textId="35CEB597" w:rsidR="00C73719" w:rsidRDefault="00C73719" w:rsidP="00AC513C">
            <w:pPr>
              <w:pStyle w:val="Tablelevel1bold"/>
              <w:rPr>
                <w:rFonts w:asciiTheme="minorHAnsi" w:eastAsiaTheme="minorHAnsi" w:hAnsiTheme="minorHAnsi"/>
                <w:b w:val="0"/>
                <w:color w:val="000000" w:themeColor="text1"/>
                <w:sz w:val="20"/>
                <w:szCs w:val="20"/>
              </w:rPr>
            </w:pPr>
            <w:r w:rsidRPr="00A83AC3">
              <w:rPr>
                <w:rFonts w:asciiTheme="minorHAnsi" w:eastAsiaTheme="minorHAnsi" w:hAnsiTheme="minorHAnsi"/>
                <w:b w:val="0"/>
                <w:color w:val="000000" w:themeColor="text1"/>
                <w:sz w:val="20"/>
                <w:szCs w:val="20"/>
              </w:rPr>
              <w:t>Concept of legal, civil, administrative and criminal aspects.</w:t>
            </w:r>
          </w:p>
        </w:tc>
        <w:tc>
          <w:tcPr>
            <w:tcW w:w="683" w:type="dxa"/>
            <w:shd w:val="clear" w:color="auto" w:fill="FFFFFF" w:themeFill="background1"/>
          </w:tcPr>
          <w:p w14:paraId="47ACF18F" w14:textId="71C3696F" w:rsidR="00C73719" w:rsidRDefault="00C73719" w:rsidP="00AC513C">
            <w:pPr>
              <w:pStyle w:val="Tabletext"/>
              <w:spacing w:before="0" w:after="0"/>
              <w:rPr>
                <w:szCs w:val="20"/>
              </w:rPr>
            </w:pPr>
            <w:r>
              <w:rPr>
                <w:szCs w:val="20"/>
              </w:rPr>
              <w:t>2</w:t>
            </w:r>
          </w:p>
        </w:tc>
        <w:tc>
          <w:tcPr>
            <w:tcW w:w="2974" w:type="dxa"/>
            <w:shd w:val="clear" w:color="auto" w:fill="FFFFFF" w:themeFill="background1"/>
          </w:tcPr>
          <w:p w14:paraId="50BBCD38" w14:textId="77777777" w:rsidR="00C73719" w:rsidRPr="00A83AC3" w:rsidRDefault="00C73719" w:rsidP="00AC513C">
            <w:pPr>
              <w:pStyle w:val="Tabletext"/>
              <w:spacing w:before="0" w:after="0"/>
              <w:ind w:left="0" w:right="7"/>
              <w:rPr>
                <w:szCs w:val="20"/>
              </w:rPr>
            </w:pPr>
          </w:p>
        </w:tc>
      </w:tr>
      <w:tr w:rsidR="006449E6" w:rsidRPr="00755FEE" w14:paraId="154F1811" w14:textId="77777777" w:rsidTr="00AC513C">
        <w:trPr>
          <w:trHeight w:val="343"/>
          <w:jc w:val="center"/>
        </w:trPr>
        <w:tc>
          <w:tcPr>
            <w:tcW w:w="851" w:type="dxa"/>
            <w:shd w:val="clear" w:color="auto" w:fill="F2F2F2" w:themeFill="background1" w:themeFillShade="F2"/>
          </w:tcPr>
          <w:p w14:paraId="06D4059D" w14:textId="1EFD8FED" w:rsidR="006449E6" w:rsidRPr="00755FEE" w:rsidRDefault="006449E6" w:rsidP="00AC513C">
            <w:pPr>
              <w:pStyle w:val="Tabletext"/>
              <w:spacing w:before="120" w:after="120"/>
              <w:ind w:left="0" w:right="29"/>
              <w:rPr>
                <w:b/>
                <w:szCs w:val="20"/>
              </w:rPr>
            </w:pPr>
            <w:r>
              <w:rPr>
                <w:b/>
                <w:szCs w:val="20"/>
              </w:rPr>
              <w:t>2.</w:t>
            </w:r>
            <w:r w:rsidR="00A22274">
              <w:rPr>
                <w:b/>
                <w:szCs w:val="20"/>
              </w:rPr>
              <w:t>3</w:t>
            </w:r>
          </w:p>
        </w:tc>
        <w:tc>
          <w:tcPr>
            <w:tcW w:w="4189" w:type="dxa"/>
            <w:shd w:val="clear" w:color="auto" w:fill="F2F2F2" w:themeFill="background1" w:themeFillShade="F2"/>
          </w:tcPr>
          <w:p w14:paraId="0EE81135" w14:textId="2C2F34F5" w:rsidR="006449E6" w:rsidRPr="00755FEE" w:rsidRDefault="006449E6" w:rsidP="00AC513C">
            <w:pPr>
              <w:pStyle w:val="Tabletext"/>
              <w:spacing w:before="120" w:after="120"/>
              <w:ind w:left="0" w:right="0"/>
              <w:rPr>
                <w:rFonts w:ascii="Calibri" w:hAnsi="Calibri"/>
                <w:b/>
                <w:i/>
                <w:szCs w:val="20"/>
              </w:rPr>
            </w:pPr>
            <w:r>
              <w:rPr>
                <w:rFonts w:ascii="Calibri" w:hAnsi="Calibri"/>
                <w:b/>
                <w:szCs w:val="20"/>
              </w:rPr>
              <w:t>Roles and Responsibilities</w:t>
            </w:r>
          </w:p>
        </w:tc>
        <w:tc>
          <w:tcPr>
            <w:tcW w:w="908" w:type="dxa"/>
            <w:shd w:val="clear" w:color="auto" w:fill="F2F2F2" w:themeFill="background1" w:themeFillShade="F2"/>
          </w:tcPr>
          <w:p w14:paraId="77E8E86E" w14:textId="77777777" w:rsidR="006449E6" w:rsidRPr="00755FEE" w:rsidRDefault="006449E6" w:rsidP="00AC513C">
            <w:pPr>
              <w:pStyle w:val="Tabletext"/>
              <w:spacing w:before="120" w:after="120"/>
              <w:ind w:left="0" w:right="0"/>
              <w:rPr>
                <w:b/>
                <w:szCs w:val="20"/>
              </w:rPr>
            </w:pPr>
          </w:p>
        </w:tc>
        <w:tc>
          <w:tcPr>
            <w:tcW w:w="5572" w:type="dxa"/>
            <w:shd w:val="clear" w:color="auto" w:fill="F2F2F2" w:themeFill="background1" w:themeFillShade="F2"/>
          </w:tcPr>
          <w:p w14:paraId="3D29BD6C" w14:textId="77777777" w:rsidR="006449E6" w:rsidRPr="00755FEE" w:rsidRDefault="006449E6" w:rsidP="00AC513C">
            <w:pPr>
              <w:pStyle w:val="Tabletext"/>
              <w:spacing w:before="120" w:after="120"/>
              <w:ind w:left="0" w:right="0"/>
              <w:rPr>
                <w:b/>
                <w:szCs w:val="20"/>
              </w:rPr>
            </w:pPr>
          </w:p>
        </w:tc>
        <w:tc>
          <w:tcPr>
            <w:tcW w:w="683" w:type="dxa"/>
            <w:shd w:val="clear" w:color="auto" w:fill="F2F2F2" w:themeFill="background1" w:themeFillShade="F2"/>
          </w:tcPr>
          <w:p w14:paraId="05549CA6" w14:textId="77777777" w:rsidR="006449E6" w:rsidRPr="00755FEE" w:rsidRDefault="006449E6" w:rsidP="00AC513C">
            <w:pPr>
              <w:pStyle w:val="Tabletext"/>
              <w:spacing w:before="120" w:after="120"/>
              <w:rPr>
                <w:b/>
                <w:szCs w:val="20"/>
              </w:rPr>
            </w:pPr>
          </w:p>
        </w:tc>
        <w:tc>
          <w:tcPr>
            <w:tcW w:w="2974" w:type="dxa"/>
            <w:shd w:val="clear" w:color="auto" w:fill="F2F2F2" w:themeFill="background1" w:themeFillShade="F2"/>
          </w:tcPr>
          <w:p w14:paraId="1A0A3990" w14:textId="77777777" w:rsidR="006449E6" w:rsidRPr="00755FEE" w:rsidRDefault="006449E6" w:rsidP="00AC513C">
            <w:pPr>
              <w:pStyle w:val="Tabletext"/>
              <w:spacing w:before="120" w:after="120"/>
              <w:ind w:left="0" w:right="7"/>
              <w:rPr>
                <w:b/>
                <w:szCs w:val="20"/>
              </w:rPr>
            </w:pPr>
          </w:p>
        </w:tc>
      </w:tr>
      <w:tr w:rsidR="00B4455C" w:rsidRPr="00755FEE" w14:paraId="27270749" w14:textId="77777777" w:rsidTr="00AC513C">
        <w:trPr>
          <w:trHeight w:val="70"/>
          <w:jc w:val="center"/>
        </w:trPr>
        <w:tc>
          <w:tcPr>
            <w:tcW w:w="851" w:type="dxa"/>
            <w:vMerge w:val="restart"/>
            <w:shd w:val="clear" w:color="auto" w:fill="FFFFFF" w:themeFill="background1"/>
          </w:tcPr>
          <w:p w14:paraId="65F470DE" w14:textId="29C8543E" w:rsidR="00B4455C" w:rsidRDefault="001C1206" w:rsidP="00AC513C">
            <w:pPr>
              <w:pStyle w:val="Tabletext"/>
              <w:spacing w:before="0" w:after="0"/>
              <w:ind w:left="0" w:right="29"/>
              <w:rPr>
                <w:b/>
                <w:szCs w:val="20"/>
              </w:rPr>
            </w:pPr>
            <w:r>
              <w:rPr>
                <w:b/>
                <w:szCs w:val="20"/>
              </w:rPr>
              <w:t>2</w:t>
            </w:r>
            <w:r w:rsidR="00B4455C">
              <w:rPr>
                <w:b/>
                <w:szCs w:val="20"/>
              </w:rPr>
              <w:t>.</w:t>
            </w:r>
            <w:r w:rsidR="00A22274">
              <w:rPr>
                <w:b/>
                <w:szCs w:val="20"/>
              </w:rPr>
              <w:t>3.1</w:t>
            </w:r>
          </w:p>
        </w:tc>
        <w:tc>
          <w:tcPr>
            <w:tcW w:w="4189" w:type="dxa"/>
            <w:vMerge w:val="restart"/>
            <w:shd w:val="clear" w:color="auto" w:fill="FFFFFF" w:themeFill="background1"/>
          </w:tcPr>
          <w:p w14:paraId="6D9ADFB8" w14:textId="6FEC146F" w:rsidR="00B4455C" w:rsidRPr="002469DA" w:rsidRDefault="00221CC3" w:rsidP="00AC513C">
            <w:pPr>
              <w:pStyle w:val="Tabletext"/>
              <w:ind w:left="0"/>
              <w:rPr>
                <w:rFonts w:ascii="Calibri" w:eastAsia="Times New Roman" w:hAnsi="Calibri"/>
                <w:i/>
                <w:color w:val="auto"/>
                <w:sz w:val="22"/>
                <w:szCs w:val="22"/>
              </w:rPr>
            </w:pPr>
            <w:r w:rsidRPr="00221CC3">
              <w:rPr>
                <w:i/>
                <w:szCs w:val="20"/>
              </w:rPr>
              <w:t>Identify the roles, responsibilities of and relationships between ship masters, marine pilots, VTS and allied services</w:t>
            </w:r>
            <w:r>
              <w:rPr>
                <w:i/>
                <w:szCs w:val="20"/>
              </w:rPr>
              <w:t>.</w:t>
            </w:r>
          </w:p>
        </w:tc>
        <w:tc>
          <w:tcPr>
            <w:tcW w:w="908" w:type="dxa"/>
            <w:shd w:val="clear" w:color="auto" w:fill="FFFFFF" w:themeFill="background1"/>
          </w:tcPr>
          <w:p w14:paraId="69858556" w14:textId="27D02F17" w:rsidR="00B4455C" w:rsidRDefault="001C1206" w:rsidP="00AC513C">
            <w:pPr>
              <w:pStyle w:val="Tabletext"/>
              <w:spacing w:before="0" w:after="0"/>
              <w:ind w:left="0" w:right="0"/>
              <w:rPr>
                <w:szCs w:val="20"/>
              </w:rPr>
            </w:pPr>
            <w:r>
              <w:rPr>
                <w:szCs w:val="20"/>
              </w:rPr>
              <w:t>2</w:t>
            </w:r>
            <w:r w:rsidR="00B4455C">
              <w:rPr>
                <w:szCs w:val="20"/>
              </w:rPr>
              <w:t>.</w:t>
            </w:r>
            <w:r w:rsidR="00A22274">
              <w:rPr>
                <w:szCs w:val="20"/>
              </w:rPr>
              <w:t>3.1</w:t>
            </w:r>
            <w:r w:rsidR="00B4455C">
              <w:rPr>
                <w:szCs w:val="20"/>
              </w:rPr>
              <w:t>.1</w:t>
            </w:r>
          </w:p>
        </w:tc>
        <w:tc>
          <w:tcPr>
            <w:tcW w:w="5572" w:type="dxa"/>
            <w:shd w:val="clear" w:color="auto" w:fill="FFFFFF" w:themeFill="background1"/>
          </w:tcPr>
          <w:p w14:paraId="425918DF" w14:textId="0EE2484D" w:rsidR="00B4455C" w:rsidRPr="008338D2" w:rsidRDefault="00E944A7" w:rsidP="00AC513C">
            <w:pPr>
              <w:pStyle w:val="Tablelevel1bold"/>
              <w:rPr>
                <w:rFonts w:asciiTheme="minorHAnsi" w:eastAsiaTheme="minorHAnsi" w:hAnsiTheme="minorHAnsi"/>
                <w:b w:val="0"/>
                <w:color w:val="000000" w:themeColor="text1"/>
                <w:sz w:val="20"/>
                <w:szCs w:val="20"/>
              </w:rPr>
            </w:pPr>
            <w:r>
              <w:rPr>
                <w:rFonts w:asciiTheme="minorHAnsi" w:eastAsiaTheme="minorHAnsi" w:hAnsiTheme="minorHAnsi"/>
                <w:b w:val="0"/>
                <w:color w:val="000000" w:themeColor="text1"/>
                <w:sz w:val="20"/>
                <w:szCs w:val="20"/>
              </w:rPr>
              <w:t xml:space="preserve">Relationship VTS, master and pilot </w:t>
            </w:r>
          </w:p>
        </w:tc>
        <w:tc>
          <w:tcPr>
            <w:tcW w:w="683" w:type="dxa"/>
            <w:shd w:val="clear" w:color="auto" w:fill="FFFFFF" w:themeFill="background1"/>
          </w:tcPr>
          <w:p w14:paraId="6F1BFAAD" w14:textId="7BAB300F" w:rsidR="00B4455C" w:rsidRDefault="00300931" w:rsidP="00AC513C">
            <w:pPr>
              <w:pStyle w:val="Tabletext"/>
              <w:spacing w:before="0" w:after="0"/>
              <w:rPr>
                <w:szCs w:val="20"/>
              </w:rPr>
            </w:pPr>
            <w:r>
              <w:rPr>
                <w:szCs w:val="20"/>
              </w:rPr>
              <w:t>1</w:t>
            </w:r>
          </w:p>
        </w:tc>
        <w:tc>
          <w:tcPr>
            <w:tcW w:w="2974" w:type="dxa"/>
            <w:shd w:val="clear" w:color="auto" w:fill="FFFFFF" w:themeFill="background1"/>
          </w:tcPr>
          <w:p w14:paraId="1F6CAC9F" w14:textId="77777777" w:rsidR="00B4455C" w:rsidRPr="00A83AC3" w:rsidRDefault="00B4455C" w:rsidP="00AC513C">
            <w:pPr>
              <w:pStyle w:val="Tabletext"/>
              <w:spacing w:before="0" w:after="0"/>
              <w:ind w:left="0" w:right="7"/>
              <w:rPr>
                <w:szCs w:val="20"/>
              </w:rPr>
            </w:pPr>
          </w:p>
        </w:tc>
      </w:tr>
      <w:tr w:rsidR="00B4455C" w:rsidRPr="00755FEE" w14:paraId="52F1BE42" w14:textId="77777777" w:rsidTr="00AC513C">
        <w:trPr>
          <w:trHeight w:val="608"/>
          <w:jc w:val="center"/>
        </w:trPr>
        <w:tc>
          <w:tcPr>
            <w:tcW w:w="851" w:type="dxa"/>
            <w:vMerge/>
            <w:shd w:val="clear" w:color="auto" w:fill="FFFFFF" w:themeFill="background1"/>
          </w:tcPr>
          <w:p w14:paraId="1F4F45DA" w14:textId="77777777" w:rsidR="00B4455C" w:rsidRDefault="00B4455C" w:rsidP="00AC513C">
            <w:pPr>
              <w:pStyle w:val="Tabletext"/>
              <w:spacing w:before="0" w:after="0"/>
              <w:ind w:left="0" w:right="29"/>
              <w:rPr>
                <w:b/>
                <w:szCs w:val="20"/>
              </w:rPr>
            </w:pPr>
          </w:p>
        </w:tc>
        <w:tc>
          <w:tcPr>
            <w:tcW w:w="4189" w:type="dxa"/>
            <w:vMerge/>
            <w:shd w:val="clear" w:color="auto" w:fill="FFFFFF" w:themeFill="background1"/>
          </w:tcPr>
          <w:p w14:paraId="3F3776DD" w14:textId="77777777" w:rsidR="00B4455C" w:rsidRPr="000A6997" w:rsidRDefault="00B4455C" w:rsidP="00AC513C">
            <w:pPr>
              <w:pStyle w:val="Tabletext"/>
              <w:ind w:left="0"/>
              <w:rPr>
                <w:i/>
                <w:szCs w:val="20"/>
              </w:rPr>
            </w:pPr>
          </w:p>
        </w:tc>
        <w:tc>
          <w:tcPr>
            <w:tcW w:w="908" w:type="dxa"/>
            <w:shd w:val="clear" w:color="auto" w:fill="FFFFFF" w:themeFill="background1"/>
          </w:tcPr>
          <w:p w14:paraId="4DD7DEBE" w14:textId="1B5712A9" w:rsidR="00B4455C" w:rsidRDefault="001C1206" w:rsidP="00AC513C">
            <w:pPr>
              <w:pStyle w:val="Tabletext"/>
              <w:spacing w:before="0" w:after="0"/>
              <w:ind w:left="0" w:right="0"/>
              <w:rPr>
                <w:szCs w:val="20"/>
              </w:rPr>
            </w:pPr>
            <w:r>
              <w:rPr>
                <w:szCs w:val="20"/>
              </w:rPr>
              <w:t>2</w:t>
            </w:r>
            <w:r w:rsidR="00B4455C">
              <w:rPr>
                <w:szCs w:val="20"/>
              </w:rPr>
              <w:t>.</w:t>
            </w:r>
            <w:r w:rsidR="00A22274">
              <w:rPr>
                <w:szCs w:val="20"/>
              </w:rPr>
              <w:t>3.1</w:t>
            </w:r>
            <w:r w:rsidR="00B4455C">
              <w:rPr>
                <w:szCs w:val="20"/>
              </w:rPr>
              <w:t>.2</w:t>
            </w:r>
          </w:p>
        </w:tc>
        <w:tc>
          <w:tcPr>
            <w:tcW w:w="5572" w:type="dxa"/>
            <w:shd w:val="clear" w:color="auto" w:fill="FFFFFF" w:themeFill="background1"/>
          </w:tcPr>
          <w:p w14:paraId="6D88EC6C" w14:textId="45061F63" w:rsidR="00B4455C" w:rsidRPr="008338D2" w:rsidRDefault="001C1206" w:rsidP="00AC513C">
            <w:pPr>
              <w:pStyle w:val="Tabletext"/>
              <w:ind w:left="5"/>
              <w:rPr>
                <w:szCs w:val="20"/>
              </w:rPr>
            </w:pPr>
            <w:r>
              <w:rPr>
                <w:szCs w:val="20"/>
              </w:rPr>
              <w:t>Allied services</w:t>
            </w:r>
          </w:p>
        </w:tc>
        <w:tc>
          <w:tcPr>
            <w:tcW w:w="683" w:type="dxa"/>
            <w:shd w:val="clear" w:color="auto" w:fill="FFFFFF" w:themeFill="background1"/>
          </w:tcPr>
          <w:p w14:paraId="38E2DD6D" w14:textId="4474AFFC" w:rsidR="00B4455C" w:rsidRDefault="00E944A7" w:rsidP="00AC513C">
            <w:pPr>
              <w:pStyle w:val="Tabletext"/>
              <w:spacing w:before="0" w:after="0"/>
              <w:rPr>
                <w:szCs w:val="20"/>
              </w:rPr>
            </w:pPr>
            <w:r>
              <w:rPr>
                <w:szCs w:val="20"/>
              </w:rPr>
              <w:t>1</w:t>
            </w:r>
          </w:p>
        </w:tc>
        <w:tc>
          <w:tcPr>
            <w:tcW w:w="2974" w:type="dxa"/>
            <w:shd w:val="clear" w:color="auto" w:fill="FFFFFF" w:themeFill="background1"/>
          </w:tcPr>
          <w:p w14:paraId="7255718A" w14:textId="77777777" w:rsidR="00B4455C" w:rsidRPr="00A83AC3" w:rsidRDefault="00B4455C" w:rsidP="00AC513C">
            <w:pPr>
              <w:pStyle w:val="Tabletext"/>
              <w:spacing w:before="0" w:after="0"/>
              <w:ind w:left="0" w:right="7"/>
              <w:rPr>
                <w:szCs w:val="20"/>
              </w:rPr>
            </w:pPr>
          </w:p>
        </w:tc>
      </w:tr>
      <w:tr w:rsidR="00A22274" w:rsidRPr="00755FEE" w14:paraId="20888D64" w14:textId="77777777" w:rsidTr="00AC513C">
        <w:trPr>
          <w:trHeight w:val="70"/>
          <w:jc w:val="center"/>
        </w:trPr>
        <w:tc>
          <w:tcPr>
            <w:tcW w:w="851" w:type="dxa"/>
            <w:vMerge w:val="restart"/>
            <w:shd w:val="clear" w:color="auto" w:fill="FFFFFF" w:themeFill="background1"/>
          </w:tcPr>
          <w:p w14:paraId="76D40A33" w14:textId="0686397B" w:rsidR="00A22274" w:rsidRDefault="00A22274" w:rsidP="00AC513C">
            <w:pPr>
              <w:pStyle w:val="Tabletext"/>
              <w:spacing w:before="0" w:after="0"/>
              <w:ind w:left="0" w:right="29"/>
              <w:rPr>
                <w:b/>
                <w:szCs w:val="20"/>
              </w:rPr>
            </w:pPr>
            <w:r>
              <w:rPr>
                <w:b/>
                <w:szCs w:val="20"/>
              </w:rPr>
              <w:t>2.3.2</w:t>
            </w:r>
          </w:p>
        </w:tc>
        <w:tc>
          <w:tcPr>
            <w:tcW w:w="4189" w:type="dxa"/>
            <w:vMerge w:val="restart"/>
            <w:shd w:val="clear" w:color="auto" w:fill="FFFFFF" w:themeFill="background1"/>
          </w:tcPr>
          <w:p w14:paraId="3F9836B2" w14:textId="3A600A3D" w:rsidR="00A22274" w:rsidRPr="006A0729" w:rsidRDefault="00A22274" w:rsidP="00AC513C">
            <w:pPr>
              <w:pStyle w:val="Tabletext"/>
              <w:ind w:left="0"/>
              <w:rPr>
                <w:i/>
                <w:szCs w:val="20"/>
              </w:rPr>
            </w:pPr>
            <w:r>
              <w:rPr>
                <w:i/>
                <w:szCs w:val="20"/>
              </w:rPr>
              <w:t>Explain the responsibilities of VTS personnel</w:t>
            </w:r>
          </w:p>
        </w:tc>
        <w:tc>
          <w:tcPr>
            <w:tcW w:w="908" w:type="dxa"/>
            <w:shd w:val="clear" w:color="auto" w:fill="FFFFFF" w:themeFill="background1"/>
          </w:tcPr>
          <w:p w14:paraId="4D77215B" w14:textId="75827E28" w:rsidR="00A22274" w:rsidRDefault="00A22274" w:rsidP="00AC513C">
            <w:pPr>
              <w:pStyle w:val="Tabletext"/>
              <w:spacing w:before="0" w:after="0"/>
              <w:ind w:left="0" w:right="0"/>
              <w:rPr>
                <w:szCs w:val="20"/>
              </w:rPr>
            </w:pPr>
            <w:r>
              <w:rPr>
                <w:szCs w:val="20"/>
              </w:rPr>
              <w:t>2.3.2.1</w:t>
            </w:r>
          </w:p>
        </w:tc>
        <w:tc>
          <w:tcPr>
            <w:tcW w:w="5572" w:type="dxa"/>
            <w:shd w:val="clear" w:color="auto" w:fill="FFFFFF" w:themeFill="background1"/>
          </w:tcPr>
          <w:p w14:paraId="6E477FF7" w14:textId="3D280E0E" w:rsidR="00A22274" w:rsidRDefault="00A22274" w:rsidP="00AC513C">
            <w:pPr>
              <w:pStyle w:val="Tabletext"/>
              <w:ind w:left="0"/>
              <w:rPr>
                <w:szCs w:val="20"/>
              </w:rPr>
            </w:pPr>
            <w:r>
              <w:rPr>
                <w:szCs w:val="20"/>
              </w:rPr>
              <w:t xml:space="preserve">Routine / non-routine operations </w:t>
            </w:r>
          </w:p>
        </w:tc>
        <w:tc>
          <w:tcPr>
            <w:tcW w:w="683" w:type="dxa"/>
            <w:shd w:val="clear" w:color="auto" w:fill="FFFFFF" w:themeFill="background1"/>
          </w:tcPr>
          <w:p w14:paraId="480513C0" w14:textId="3825184D" w:rsidR="00A22274" w:rsidRDefault="00A22274" w:rsidP="00AC513C">
            <w:pPr>
              <w:pStyle w:val="Tabletext"/>
              <w:spacing w:before="0" w:after="0"/>
              <w:rPr>
                <w:szCs w:val="20"/>
              </w:rPr>
            </w:pPr>
            <w:r>
              <w:rPr>
                <w:szCs w:val="20"/>
              </w:rPr>
              <w:t>3</w:t>
            </w:r>
          </w:p>
        </w:tc>
        <w:tc>
          <w:tcPr>
            <w:tcW w:w="2974" w:type="dxa"/>
            <w:shd w:val="clear" w:color="auto" w:fill="FFFFFF" w:themeFill="background1"/>
          </w:tcPr>
          <w:p w14:paraId="05D391AF" w14:textId="77777777" w:rsidR="00A22274" w:rsidRPr="00A83AC3" w:rsidRDefault="00A22274" w:rsidP="00AC513C">
            <w:pPr>
              <w:pStyle w:val="Tabletext"/>
              <w:spacing w:before="0" w:after="0"/>
              <w:ind w:left="0" w:right="7"/>
              <w:rPr>
                <w:szCs w:val="20"/>
              </w:rPr>
            </w:pPr>
          </w:p>
        </w:tc>
      </w:tr>
      <w:tr w:rsidR="00A22274" w:rsidRPr="00755FEE" w14:paraId="0FB60FD3" w14:textId="77777777" w:rsidTr="00AC513C">
        <w:trPr>
          <w:trHeight w:val="70"/>
          <w:jc w:val="center"/>
        </w:trPr>
        <w:tc>
          <w:tcPr>
            <w:tcW w:w="851" w:type="dxa"/>
            <w:vMerge/>
            <w:shd w:val="clear" w:color="auto" w:fill="FFFFFF" w:themeFill="background1"/>
          </w:tcPr>
          <w:p w14:paraId="0F45BE55" w14:textId="77777777" w:rsidR="00A22274" w:rsidRDefault="00A22274" w:rsidP="00AC513C">
            <w:pPr>
              <w:pStyle w:val="Tabletext"/>
              <w:spacing w:before="0" w:after="0"/>
              <w:ind w:left="0" w:right="29"/>
              <w:rPr>
                <w:b/>
                <w:szCs w:val="20"/>
              </w:rPr>
            </w:pPr>
          </w:p>
        </w:tc>
        <w:tc>
          <w:tcPr>
            <w:tcW w:w="4189" w:type="dxa"/>
            <w:vMerge/>
            <w:shd w:val="clear" w:color="auto" w:fill="FFFFFF" w:themeFill="background1"/>
          </w:tcPr>
          <w:p w14:paraId="01A373A9" w14:textId="77777777" w:rsidR="00A22274" w:rsidRPr="006A0729" w:rsidRDefault="00A22274" w:rsidP="00AC513C">
            <w:pPr>
              <w:pStyle w:val="Tabletext"/>
              <w:ind w:left="0"/>
              <w:rPr>
                <w:i/>
                <w:szCs w:val="20"/>
              </w:rPr>
            </w:pPr>
          </w:p>
        </w:tc>
        <w:tc>
          <w:tcPr>
            <w:tcW w:w="908" w:type="dxa"/>
            <w:shd w:val="clear" w:color="auto" w:fill="FFFFFF" w:themeFill="background1"/>
          </w:tcPr>
          <w:p w14:paraId="7698D762" w14:textId="23853379" w:rsidR="00A22274" w:rsidRDefault="00A22274" w:rsidP="00AC513C">
            <w:pPr>
              <w:pStyle w:val="Tabletext"/>
              <w:spacing w:before="0" w:after="0"/>
              <w:ind w:left="0" w:right="0"/>
              <w:rPr>
                <w:szCs w:val="20"/>
              </w:rPr>
            </w:pPr>
            <w:r>
              <w:rPr>
                <w:szCs w:val="20"/>
              </w:rPr>
              <w:t>2.3.2.2</w:t>
            </w:r>
          </w:p>
        </w:tc>
        <w:tc>
          <w:tcPr>
            <w:tcW w:w="5572" w:type="dxa"/>
            <w:shd w:val="clear" w:color="auto" w:fill="FFFFFF" w:themeFill="background1"/>
          </w:tcPr>
          <w:p w14:paraId="608BC542" w14:textId="488AFAC4" w:rsidR="00A22274" w:rsidRDefault="00A22274" w:rsidP="00AC513C">
            <w:pPr>
              <w:pStyle w:val="Tabletext"/>
              <w:ind w:left="0"/>
              <w:rPr>
                <w:szCs w:val="20"/>
              </w:rPr>
            </w:pPr>
            <w:r>
              <w:rPr>
                <w:szCs w:val="20"/>
              </w:rPr>
              <w:t>Role in compliance and enforcement</w:t>
            </w:r>
          </w:p>
        </w:tc>
        <w:tc>
          <w:tcPr>
            <w:tcW w:w="683" w:type="dxa"/>
            <w:shd w:val="clear" w:color="auto" w:fill="FFFFFF" w:themeFill="background1"/>
          </w:tcPr>
          <w:p w14:paraId="6D1B67B0" w14:textId="2EDC37AD" w:rsidR="00A22274" w:rsidRDefault="00A22274" w:rsidP="00AC513C">
            <w:pPr>
              <w:pStyle w:val="Tabletext"/>
              <w:spacing w:before="0" w:after="0"/>
              <w:rPr>
                <w:szCs w:val="20"/>
              </w:rPr>
            </w:pPr>
            <w:r>
              <w:rPr>
                <w:szCs w:val="20"/>
              </w:rPr>
              <w:t>2</w:t>
            </w:r>
          </w:p>
        </w:tc>
        <w:tc>
          <w:tcPr>
            <w:tcW w:w="2974" w:type="dxa"/>
            <w:shd w:val="clear" w:color="auto" w:fill="FFFFFF" w:themeFill="background1"/>
          </w:tcPr>
          <w:p w14:paraId="4F65CEA9" w14:textId="77777777" w:rsidR="00A22274" w:rsidRPr="00A83AC3" w:rsidRDefault="00A22274" w:rsidP="00AC513C">
            <w:pPr>
              <w:pStyle w:val="Tabletext"/>
              <w:spacing w:before="0" w:after="0"/>
              <w:ind w:left="0" w:right="7"/>
              <w:rPr>
                <w:szCs w:val="20"/>
              </w:rPr>
            </w:pPr>
          </w:p>
        </w:tc>
      </w:tr>
      <w:tr w:rsidR="00212DC4" w:rsidRPr="00755FEE" w14:paraId="702D062E" w14:textId="77777777" w:rsidTr="00AC513C">
        <w:trPr>
          <w:trHeight w:val="343"/>
          <w:jc w:val="center"/>
        </w:trPr>
        <w:tc>
          <w:tcPr>
            <w:tcW w:w="851" w:type="dxa"/>
            <w:shd w:val="clear" w:color="auto" w:fill="F2F2F2" w:themeFill="background1" w:themeFillShade="F2"/>
          </w:tcPr>
          <w:p w14:paraId="4174CA03" w14:textId="6303387D" w:rsidR="00212DC4" w:rsidRPr="00755FEE" w:rsidRDefault="00212DC4" w:rsidP="00AC513C">
            <w:pPr>
              <w:pStyle w:val="Tabletext"/>
              <w:spacing w:before="120" w:after="120"/>
              <w:ind w:left="0" w:right="29"/>
              <w:rPr>
                <w:b/>
                <w:szCs w:val="20"/>
              </w:rPr>
            </w:pPr>
            <w:r>
              <w:rPr>
                <w:b/>
                <w:szCs w:val="20"/>
              </w:rPr>
              <w:t>2.4</w:t>
            </w:r>
          </w:p>
        </w:tc>
        <w:tc>
          <w:tcPr>
            <w:tcW w:w="4189" w:type="dxa"/>
            <w:shd w:val="clear" w:color="auto" w:fill="F2F2F2" w:themeFill="background1" w:themeFillShade="F2"/>
          </w:tcPr>
          <w:p w14:paraId="3876BB11" w14:textId="0719E130" w:rsidR="00212DC4" w:rsidRPr="00755FEE" w:rsidRDefault="00212DC4" w:rsidP="00AC513C">
            <w:pPr>
              <w:pStyle w:val="Tabletext"/>
              <w:spacing w:before="120" w:after="120"/>
              <w:ind w:left="0" w:right="0"/>
              <w:rPr>
                <w:rFonts w:ascii="Calibri" w:hAnsi="Calibri"/>
                <w:b/>
                <w:i/>
                <w:szCs w:val="20"/>
              </w:rPr>
            </w:pPr>
            <w:r>
              <w:rPr>
                <w:rFonts w:ascii="Calibri" w:hAnsi="Calibri"/>
                <w:b/>
                <w:szCs w:val="20"/>
              </w:rPr>
              <w:t>Log Keeping and Record Keeping</w:t>
            </w:r>
          </w:p>
        </w:tc>
        <w:tc>
          <w:tcPr>
            <w:tcW w:w="908" w:type="dxa"/>
            <w:shd w:val="clear" w:color="auto" w:fill="F2F2F2" w:themeFill="background1" w:themeFillShade="F2"/>
          </w:tcPr>
          <w:p w14:paraId="3DF35D2F" w14:textId="77777777" w:rsidR="00212DC4" w:rsidRPr="00755FEE" w:rsidRDefault="00212DC4" w:rsidP="00AC513C">
            <w:pPr>
              <w:pStyle w:val="Tabletext"/>
              <w:spacing w:before="120" w:after="120"/>
              <w:ind w:left="0" w:right="0"/>
              <w:rPr>
                <w:b/>
                <w:szCs w:val="20"/>
              </w:rPr>
            </w:pPr>
          </w:p>
        </w:tc>
        <w:tc>
          <w:tcPr>
            <w:tcW w:w="5572" w:type="dxa"/>
            <w:shd w:val="clear" w:color="auto" w:fill="F2F2F2" w:themeFill="background1" w:themeFillShade="F2"/>
          </w:tcPr>
          <w:p w14:paraId="3C4A9E07" w14:textId="77777777" w:rsidR="00212DC4" w:rsidRPr="00755FEE" w:rsidRDefault="00212DC4" w:rsidP="00AC513C">
            <w:pPr>
              <w:pStyle w:val="Tabletext"/>
              <w:spacing w:before="120" w:after="120"/>
              <w:ind w:left="0" w:right="0"/>
              <w:rPr>
                <w:b/>
                <w:szCs w:val="20"/>
              </w:rPr>
            </w:pPr>
          </w:p>
        </w:tc>
        <w:tc>
          <w:tcPr>
            <w:tcW w:w="683" w:type="dxa"/>
            <w:shd w:val="clear" w:color="auto" w:fill="F2F2F2" w:themeFill="background1" w:themeFillShade="F2"/>
          </w:tcPr>
          <w:p w14:paraId="159D571A" w14:textId="77777777" w:rsidR="00212DC4" w:rsidRPr="00755FEE" w:rsidRDefault="00212DC4" w:rsidP="00AC513C">
            <w:pPr>
              <w:pStyle w:val="Tabletext"/>
              <w:spacing w:before="120" w:after="120"/>
              <w:rPr>
                <w:b/>
                <w:szCs w:val="20"/>
              </w:rPr>
            </w:pPr>
          </w:p>
        </w:tc>
        <w:tc>
          <w:tcPr>
            <w:tcW w:w="2974" w:type="dxa"/>
            <w:shd w:val="clear" w:color="auto" w:fill="F2F2F2" w:themeFill="background1" w:themeFillShade="F2"/>
          </w:tcPr>
          <w:p w14:paraId="50232AC7" w14:textId="77777777" w:rsidR="00212DC4" w:rsidRPr="00755FEE" w:rsidRDefault="00212DC4" w:rsidP="00AC513C">
            <w:pPr>
              <w:pStyle w:val="Tabletext"/>
              <w:spacing w:before="120" w:after="120"/>
              <w:ind w:left="0" w:right="7"/>
              <w:rPr>
                <w:b/>
                <w:szCs w:val="20"/>
              </w:rPr>
            </w:pPr>
          </w:p>
        </w:tc>
      </w:tr>
      <w:tr w:rsidR="00B4455C" w:rsidRPr="00755FEE" w14:paraId="1720EDEC" w14:textId="77777777" w:rsidTr="00AC513C">
        <w:trPr>
          <w:trHeight w:val="70"/>
          <w:jc w:val="center"/>
        </w:trPr>
        <w:tc>
          <w:tcPr>
            <w:tcW w:w="851" w:type="dxa"/>
            <w:vMerge w:val="restart"/>
            <w:shd w:val="clear" w:color="auto" w:fill="FFFFFF" w:themeFill="background1"/>
          </w:tcPr>
          <w:p w14:paraId="1F1CBF06" w14:textId="278C143B" w:rsidR="00B4455C" w:rsidRDefault="006922F4" w:rsidP="00AC513C">
            <w:pPr>
              <w:pStyle w:val="Tabletext"/>
              <w:spacing w:before="0" w:after="0"/>
              <w:ind w:left="0" w:right="29"/>
              <w:rPr>
                <w:b/>
                <w:szCs w:val="20"/>
              </w:rPr>
            </w:pPr>
            <w:r>
              <w:rPr>
                <w:b/>
                <w:szCs w:val="20"/>
              </w:rPr>
              <w:t>2</w:t>
            </w:r>
            <w:r w:rsidR="00B4455C">
              <w:rPr>
                <w:b/>
                <w:szCs w:val="20"/>
              </w:rPr>
              <w:t>.</w:t>
            </w:r>
            <w:r w:rsidR="00F73F92">
              <w:rPr>
                <w:b/>
                <w:szCs w:val="20"/>
              </w:rPr>
              <w:t>4.1</w:t>
            </w:r>
          </w:p>
        </w:tc>
        <w:tc>
          <w:tcPr>
            <w:tcW w:w="4189" w:type="dxa"/>
            <w:vMerge w:val="restart"/>
            <w:shd w:val="clear" w:color="auto" w:fill="FFFFFF" w:themeFill="background1"/>
          </w:tcPr>
          <w:p w14:paraId="2CD902E0" w14:textId="49B0857D" w:rsidR="00B4455C" w:rsidRPr="006A0729" w:rsidRDefault="00212DC4" w:rsidP="00AC513C">
            <w:pPr>
              <w:pStyle w:val="Tabletext"/>
              <w:ind w:left="0"/>
              <w:rPr>
                <w:i/>
                <w:szCs w:val="20"/>
              </w:rPr>
            </w:pPr>
            <w:r>
              <w:rPr>
                <w:i/>
                <w:szCs w:val="20"/>
              </w:rPr>
              <w:t>Identify</w:t>
            </w:r>
            <w:r w:rsidR="00B4455C" w:rsidRPr="006A0729">
              <w:rPr>
                <w:i/>
                <w:szCs w:val="20"/>
              </w:rPr>
              <w:t xml:space="preserve"> the </w:t>
            </w:r>
            <w:r w:rsidR="005C0385">
              <w:rPr>
                <w:i/>
                <w:szCs w:val="20"/>
              </w:rPr>
              <w:t>objectives and requirements for log keeping and recording in VTS</w:t>
            </w:r>
          </w:p>
        </w:tc>
        <w:tc>
          <w:tcPr>
            <w:tcW w:w="908" w:type="dxa"/>
            <w:shd w:val="clear" w:color="auto" w:fill="FFFFFF" w:themeFill="background1"/>
          </w:tcPr>
          <w:p w14:paraId="1C501FF9" w14:textId="13EA5FDE" w:rsidR="00B4455C" w:rsidRDefault="006922F4" w:rsidP="00AC513C">
            <w:pPr>
              <w:pStyle w:val="Tabletext"/>
              <w:spacing w:before="0" w:after="0"/>
              <w:ind w:left="0" w:right="0"/>
              <w:rPr>
                <w:szCs w:val="20"/>
              </w:rPr>
            </w:pPr>
            <w:r>
              <w:rPr>
                <w:szCs w:val="20"/>
              </w:rPr>
              <w:t>2</w:t>
            </w:r>
            <w:r w:rsidR="00B4455C">
              <w:rPr>
                <w:szCs w:val="20"/>
              </w:rPr>
              <w:t>.</w:t>
            </w:r>
            <w:r w:rsidR="00F73F92">
              <w:rPr>
                <w:szCs w:val="20"/>
              </w:rPr>
              <w:t>4.1</w:t>
            </w:r>
            <w:r w:rsidR="00B4455C">
              <w:rPr>
                <w:szCs w:val="20"/>
              </w:rPr>
              <w:t>.1</w:t>
            </w:r>
          </w:p>
        </w:tc>
        <w:tc>
          <w:tcPr>
            <w:tcW w:w="5572" w:type="dxa"/>
            <w:shd w:val="clear" w:color="auto" w:fill="FFFFFF" w:themeFill="background1"/>
          </w:tcPr>
          <w:p w14:paraId="48E749B4" w14:textId="67AE19CD" w:rsidR="00B4455C" w:rsidRPr="008338D2" w:rsidRDefault="00125CDC" w:rsidP="00AC513C">
            <w:pPr>
              <w:pStyle w:val="Tabletext"/>
              <w:ind w:left="0"/>
              <w:rPr>
                <w:szCs w:val="20"/>
              </w:rPr>
            </w:pPr>
            <w:r>
              <w:rPr>
                <w:szCs w:val="20"/>
              </w:rPr>
              <w:t>Methods</w:t>
            </w:r>
            <w:r w:rsidR="003A667D">
              <w:rPr>
                <w:szCs w:val="20"/>
              </w:rPr>
              <w:t xml:space="preserve"> and principles of log keeping; retention of logs</w:t>
            </w:r>
          </w:p>
        </w:tc>
        <w:tc>
          <w:tcPr>
            <w:tcW w:w="683" w:type="dxa"/>
            <w:shd w:val="clear" w:color="auto" w:fill="FFFFFF" w:themeFill="background1"/>
          </w:tcPr>
          <w:p w14:paraId="6C036BB5" w14:textId="58CA54CE" w:rsidR="00B4455C" w:rsidRDefault="00A83AC3" w:rsidP="00AC513C">
            <w:pPr>
              <w:pStyle w:val="Tabletext"/>
              <w:spacing w:before="0" w:after="0"/>
              <w:rPr>
                <w:szCs w:val="20"/>
              </w:rPr>
            </w:pPr>
            <w:r>
              <w:rPr>
                <w:szCs w:val="20"/>
              </w:rPr>
              <w:t>1</w:t>
            </w:r>
          </w:p>
        </w:tc>
        <w:tc>
          <w:tcPr>
            <w:tcW w:w="2974" w:type="dxa"/>
            <w:shd w:val="clear" w:color="auto" w:fill="FFFFFF" w:themeFill="background1"/>
          </w:tcPr>
          <w:p w14:paraId="5A47FF7B" w14:textId="77777777" w:rsidR="00B4455C" w:rsidRPr="00A83AC3" w:rsidRDefault="00B4455C" w:rsidP="00AC513C">
            <w:pPr>
              <w:pStyle w:val="Tabletext"/>
              <w:spacing w:before="0" w:after="0"/>
              <w:ind w:left="0" w:right="7"/>
              <w:rPr>
                <w:szCs w:val="20"/>
              </w:rPr>
            </w:pPr>
          </w:p>
        </w:tc>
      </w:tr>
      <w:tr w:rsidR="00B4455C" w:rsidRPr="00755FEE" w14:paraId="034776F1" w14:textId="77777777" w:rsidTr="00AC513C">
        <w:trPr>
          <w:trHeight w:val="280"/>
          <w:jc w:val="center"/>
        </w:trPr>
        <w:tc>
          <w:tcPr>
            <w:tcW w:w="851" w:type="dxa"/>
            <w:vMerge/>
            <w:shd w:val="clear" w:color="auto" w:fill="F2F2F2" w:themeFill="background1" w:themeFillShade="F2"/>
          </w:tcPr>
          <w:p w14:paraId="65544136" w14:textId="77777777" w:rsidR="00B4455C" w:rsidRDefault="00B4455C" w:rsidP="00AC513C">
            <w:pPr>
              <w:pStyle w:val="Tabletext"/>
              <w:spacing w:before="0" w:after="0"/>
              <w:ind w:left="0" w:right="29"/>
              <w:rPr>
                <w:b/>
                <w:szCs w:val="20"/>
              </w:rPr>
            </w:pPr>
          </w:p>
        </w:tc>
        <w:tc>
          <w:tcPr>
            <w:tcW w:w="4189" w:type="dxa"/>
            <w:vMerge/>
            <w:shd w:val="clear" w:color="auto" w:fill="F2F2F2" w:themeFill="background1" w:themeFillShade="F2"/>
          </w:tcPr>
          <w:p w14:paraId="6C56A395" w14:textId="77777777" w:rsidR="00B4455C" w:rsidRPr="000A6997" w:rsidRDefault="00B4455C" w:rsidP="00AC513C">
            <w:pPr>
              <w:pStyle w:val="Tabletext"/>
              <w:ind w:left="0"/>
              <w:rPr>
                <w:i/>
                <w:szCs w:val="20"/>
              </w:rPr>
            </w:pPr>
          </w:p>
        </w:tc>
        <w:tc>
          <w:tcPr>
            <w:tcW w:w="908" w:type="dxa"/>
            <w:shd w:val="clear" w:color="auto" w:fill="FFFFFF" w:themeFill="background1"/>
          </w:tcPr>
          <w:p w14:paraId="52CE8BB4" w14:textId="0D389599" w:rsidR="00B4455C" w:rsidRDefault="006922F4" w:rsidP="00AC513C">
            <w:pPr>
              <w:pStyle w:val="Tabletext"/>
              <w:spacing w:before="0" w:after="0"/>
              <w:ind w:left="0" w:right="0"/>
              <w:rPr>
                <w:szCs w:val="20"/>
              </w:rPr>
            </w:pPr>
            <w:r>
              <w:rPr>
                <w:szCs w:val="20"/>
              </w:rPr>
              <w:t>2</w:t>
            </w:r>
            <w:r w:rsidR="00B4455C">
              <w:rPr>
                <w:szCs w:val="20"/>
              </w:rPr>
              <w:t>.</w:t>
            </w:r>
            <w:r w:rsidR="00F73F92">
              <w:rPr>
                <w:szCs w:val="20"/>
              </w:rPr>
              <w:t>4.1</w:t>
            </w:r>
            <w:r w:rsidR="00B4455C">
              <w:rPr>
                <w:szCs w:val="20"/>
              </w:rPr>
              <w:t>.2</w:t>
            </w:r>
          </w:p>
        </w:tc>
        <w:tc>
          <w:tcPr>
            <w:tcW w:w="5572" w:type="dxa"/>
            <w:shd w:val="clear" w:color="auto" w:fill="FFFFFF" w:themeFill="background1"/>
          </w:tcPr>
          <w:p w14:paraId="58D26CE7" w14:textId="3EAA15F9" w:rsidR="00A83AC3" w:rsidRPr="008338D2" w:rsidRDefault="00A83AC3" w:rsidP="00AC513C">
            <w:pPr>
              <w:pStyle w:val="Tabletext"/>
              <w:spacing w:before="0" w:after="0"/>
              <w:ind w:left="0" w:right="0"/>
              <w:rPr>
                <w:szCs w:val="20"/>
              </w:rPr>
            </w:pPr>
            <w:r>
              <w:rPr>
                <w:szCs w:val="20"/>
              </w:rPr>
              <w:t xml:space="preserve">Reporting of incidents, casualty and near miss including and the role of VTS: collection of data, statement and report writing. </w:t>
            </w:r>
          </w:p>
        </w:tc>
        <w:tc>
          <w:tcPr>
            <w:tcW w:w="683" w:type="dxa"/>
            <w:shd w:val="clear" w:color="auto" w:fill="FFFFFF" w:themeFill="background1"/>
          </w:tcPr>
          <w:p w14:paraId="1BA8C511" w14:textId="706E2AA9" w:rsidR="00B4455C" w:rsidRDefault="00212DC4" w:rsidP="00AC513C">
            <w:pPr>
              <w:pStyle w:val="Tabletext"/>
              <w:spacing w:before="0" w:after="0"/>
              <w:rPr>
                <w:szCs w:val="20"/>
              </w:rPr>
            </w:pPr>
            <w:r>
              <w:rPr>
                <w:szCs w:val="20"/>
              </w:rPr>
              <w:t>1</w:t>
            </w:r>
          </w:p>
        </w:tc>
        <w:tc>
          <w:tcPr>
            <w:tcW w:w="2974" w:type="dxa"/>
            <w:shd w:val="clear" w:color="auto" w:fill="FFFFFF" w:themeFill="background1"/>
          </w:tcPr>
          <w:p w14:paraId="349CED46" w14:textId="77777777" w:rsidR="00B4455C" w:rsidRPr="00A83AC3" w:rsidRDefault="00B4455C" w:rsidP="00AC513C">
            <w:pPr>
              <w:pStyle w:val="Tabletext"/>
              <w:spacing w:before="0" w:after="0"/>
              <w:ind w:left="0" w:right="7"/>
              <w:rPr>
                <w:szCs w:val="20"/>
              </w:rPr>
            </w:pPr>
          </w:p>
        </w:tc>
      </w:tr>
    </w:tbl>
    <w:p w14:paraId="11BF177E" w14:textId="29AA096A" w:rsidR="00D27E94" w:rsidRDefault="00D27E94" w:rsidP="00D27E94">
      <w:pPr>
        <w:pStyle w:val="BodyText"/>
        <w:rPr>
          <w:u w:color="009FD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D2783E" w:rsidRPr="00C50983" w14:paraId="21DD4A7E" w14:textId="77777777" w:rsidTr="00575E73">
        <w:trPr>
          <w:cantSplit/>
          <w:tblHeader/>
          <w:jc w:val="center"/>
        </w:trPr>
        <w:tc>
          <w:tcPr>
            <w:tcW w:w="8330" w:type="dxa"/>
            <w:tcBorders>
              <w:bottom w:val="single" w:sz="12" w:space="0" w:color="auto"/>
            </w:tcBorders>
            <w:shd w:val="clear" w:color="auto" w:fill="D9D9D9" w:themeFill="background1" w:themeFillShade="D9"/>
          </w:tcPr>
          <w:p w14:paraId="431E5FE1" w14:textId="77777777" w:rsidR="00D2783E" w:rsidRPr="00C50983" w:rsidRDefault="00D2783E" w:rsidP="00DB499E">
            <w:pPr>
              <w:pStyle w:val="Tableheading"/>
            </w:pPr>
            <w:r w:rsidRPr="00C50983">
              <w:t>Subjects / Learning Objectives</w:t>
            </w:r>
          </w:p>
        </w:tc>
        <w:tc>
          <w:tcPr>
            <w:tcW w:w="3118" w:type="dxa"/>
            <w:tcBorders>
              <w:bottom w:val="single" w:sz="12" w:space="0" w:color="auto"/>
            </w:tcBorders>
            <w:shd w:val="clear" w:color="auto" w:fill="D9D9D9" w:themeFill="background1" w:themeFillShade="D9"/>
          </w:tcPr>
          <w:p w14:paraId="7F512150" w14:textId="77777777" w:rsidR="00D2783E" w:rsidRPr="00C50983" w:rsidRDefault="00D2783E" w:rsidP="00DB499E">
            <w:pPr>
              <w:pStyle w:val="Tableheading"/>
            </w:pPr>
            <w:r w:rsidRPr="00C50983">
              <w:t>Reference</w:t>
            </w:r>
          </w:p>
        </w:tc>
        <w:tc>
          <w:tcPr>
            <w:tcW w:w="2835" w:type="dxa"/>
            <w:tcBorders>
              <w:bottom w:val="single" w:sz="12" w:space="0" w:color="auto"/>
            </w:tcBorders>
            <w:shd w:val="clear" w:color="auto" w:fill="D9D9D9" w:themeFill="background1" w:themeFillShade="D9"/>
          </w:tcPr>
          <w:p w14:paraId="6677ED73" w14:textId="77777777" w:rsidR="00D2783E" w:rsidRPr="00C50983" w:rsidRDefault="00D2783E" w:rsidP="00DB499E">
            <w:pPr>
              <w:pStyle w:val="Tableheading"/>
            </w:pPr>
            <w:r w:rsidRPr="00C50983">
              <w:t>Teaching Aid</w:t>
            </w:r>
          </w:p>
        </w:tc>
      </w:tr>
      <w:tr w:rsidR="00D2783E" w:rsidRPr="006B0203" w14:paraId="5821E4F5" w14:textId="77777777" w:rsidTr="00575E73">
        <w:trPr>
          <w:cantSplit/>
          <w:trHeight w:val="463"/>
          <w:jc w:val="center"/>
        </w:trPr>
        <w:tc>
          <w:tcPr>
            <w:tcW w:w="8330" w:type="dxa"/>
            <w:shd w:val="clear" w:color="auto" w:fill="D9D9D9" w:themeFill="background1" w:themeFillShade="D9"/>
            <w:vAlign w:val="center"/>
          </w:tcPr>
          <w:p w14:paraId="417F84F6" w14:textId="5C1C2D15" w:rsidR="00D2783E" w:rsidRPr="006B0203" w:rsidRDefault="00D2783E" w:rsidP="00DB499E">
            <w:pPr>
              <w:pStyle w:val="Tablelevel1bold"/>
              <w:rPr>
                <w:rFonts w:ascii="Calibri" w:hAnsi="Calibri"/>
                <w:sz w:val="22"/>
                <w:szCs w:val="22"/>
              </w:rPr>
            </w:pPr>
            <w:r w:rsidRPr="006B0203">
              <w:rPr>
                <w:rFonts w:ascii="Calibri" w:hAnsi="Calibri"/>
                <w:sz w:val="22"/>
                <w:szCs w:val="22"/>
              </w:rPr>
              <w:t>Regulatory requirements</w:t>
            </w:r>
          </w:p>
        </w:tc>
        <w:tc>
          <w:tcPr>
            <w:tcW w:w="3118" w:type="dxa"/>
            <w:shd w:val="clear" w:color="auto" w:fill="D9D9D9" w:themeFill="background1" w:themeFillShade="D9"/>
            <w:vAlign w:val="center"/>
          </w:tcPr>
          <w:p w14:paraId="541CAC41" w14:textId="77777777" w:rsidR="00D2783E" w:rsidRPr="006B0203" w:rsidRDefault="00D2783E" w:rsidP="00DB499E">
            <w:pPr>
              <w:pStyle w:val="Tablelevel2"/>
              <w:ind w:left="0"/>
              <w:jc w:val="center"/>
              <w:rPr>
                <w:rFonts w:ascii="Calibri" w:hAnsi="Calibri"/>
                <w:sz w:val="22"/>
                <w:szCs w:val="22"/>
              </w:rPr>
            </w:pPr>
            <w:r w:rsidRPr="006B0203">
              <w:rPr>
                <w:rFonts w:ascii="Calibri" w:hAnsi="Calibri"/>
                <w:sz w:val="22"/>
                <w:szCs w:val="22"/>
              </w:rPr>
              <w:t>R1, R2, R3, R7, R12, R14, R16, R17, R35, R36, R37</w:t>
            </w:r>
          </w:p>
        </w:tc>
        <w:tc>
          <w:tcPr>
            <w:tcW w:w="2835" w:type="dxa"/>
            <w:shd w:val="clear" w:color="auto" w:fill="D9D9D9" w:themeFill="background1" w:themeFillShade="D9"/>
            <w:vAlign w:val="center"/>
          </w:tcPr>
          <w:p w14:paraId="6B09201D" w14:textId="77777777" w:rsidR="00D2783E" w:rsidRPr="006B0203" w:rsidRDefault="00D2783E" w:rsidP="00DB499E">
            <w:pPr>
              <w:pStyle w:val="Tablelevel2"/>
              <w:ind w:left="0"/>
              <w:jc w:val="center"/>
              <w:rPr>
                <w:rFonts w:ascii="Calibri" w:hAnsi="Calibri"/>
                <w:sz w:val="22"/>
                <w:szCs w:val="22"/>
              </w:rPr>
            </w:pPr>
          </w:p>
        </w:tc>
      </w:tr>
      <w:tr w:rsidR="00D2783E" w:rsidRPr="006B0203" w14:paraId="1AB2A2CA" w14:textId="77777777" w:rsidTr="00575E73">
        <w:trPr>
          <w:cantSplit/>
          <w:jc w:val="center"/>
        </w:trPr>
        <w:tc>
          <w:tcPr>
            <w:tcW w:w="8330" w:type="dxa"/>
            <w:tcBorders>
              <w:top w:val="single" w:sz="4" w:space="0" w:color="auto"/>
            </w:tcBorders>
            <w:shd w:val="clear" w:color="auto" w:fill="D9D9D9" w:themeFill="background1" w:themeFillShade="D9"/>
          </w:tcPr>
          <w:p w14:paraId="27595E8D" w14:textId="228827D0" w:rsidR="00D2783E" w:rsidRPr="006B0203" w:rsidRDefault="00D2783E" w:rsidP="00DB499E">
            <w:pPr>
              <w:pStyle w:val="Tablelevel1"/>
              <w:rPr>
                <w:rFonts w:ascii="Calibri" w:hAnsi="Calibri"/>
                <w:i/>
                <w:szCs w:val="22"/>
                <w:lang w:eastAsia="en-GB"/>
              </w:rPr>
            </w:pPr>
            <w:del w:id="207" w:author="Jillian Carson-Jackson" w:date="2021-03-25T21:32:00Z">
              <w:r w:rsidRPr="006B0203" w:rsidDel="00B135DD">
                <w:rPr>
                  <w:rFonts w:ascii="Calibri" w:hAnsi="Calibri"/>
                  <w:i/>
                  <w:szCs w:val="22"/>
                  <w:lang w:eastAsia="en-GB"/>
                </w:rPr>
                <w:delText xml:space="preserve">Identify </w:delText>
              </w:r>
            </w:del>
            <w:ins w:id="208" w:author="Jillian Carson-Jackson" w:date="2021-03-25T21:32:00Z">
              <w:r w:rsidR="00B135DD">
                <w:rPr>
                  <w:rFonts w:ascii="Calibri" w:hAnsi="Calibri"/>
                  <w:i/>
                  <w:szCs w:val="22"/>
                  <w:lang w:eastAsia="en-GB"/>
                </w:rPr>
                <w:t xml:space="preserve">Describe </w:t>
              </w:r>
            </w:ins>
            <w:r w:rsidRPr="006B0203">
              <w:rPr>
                <w:rFonts w:ascii="Calibri" w:hAnsi="Calibri"/>
                <w:i/>
                <w:szCs w:val="22"/>
                <w:lang w:eastAsia="en-GB"/>
              </w:rPr>
              <w:t xml:space="preserve">the legislative requirements relating to </w:t>
            </w:r>
            <w:del w:id="209" w:author="Jillian Carson-Jackson" w:date="2021-01-30T20:51:00Z">
              <w:r w:rsidRPr="006B0203" w:rsidDel="007077C8">
                <w:rPr>
                  <w:rFonts w:ascii="Calibri" w:hAnsi="Calibri"/>
                  <w:i/>
                  <w:szCs w:val="22"/>
                  <w:lang w:eastAsia="en-GB"/>
                </w:rPr>
                <w:delText xml:space="preserve">the </w:delText>
              </w:r>
            </w:del>
            <w:r w:rsidRPr="006B0203">
              <w:rPr>
                <w:rFonts w:ascii="Calibri" w:hAnsi="Calibri"/>
                <w:i/>
                <w:szCs w:val="22"/>
                <w:lang w:eastAsia="en-GB"/>
              </w:rPr>
              <w:t xml:space="preserve">VTS </w:t>
            </w:r>
            <w:del w:id="210" w:author="Jillian Carson-Jackson" w:date="2021-01-30T20:51:00Z">
              <w:r w:rsidRPr="006B0203" w:rsidDel="007077C8">
                <w:rPr>
                  <w:rFonts w:ascii="Calibri" w:hAnsi="Calibri"/>
                  <w:i/>
                  <w:szCs w:val="22"/>
                  <w:lang w:eastAsia="en-GB"/>
                </w:rPr>
                <w:delText xml:space="preserve">area </w:delText>
              </w:r>
            </w:del>
            <w:del w:id="211" w:author="Jillian Carson-Jackson" w:date="2021-03-25T21:33:00Z">
              <w:r w:rsidRPr="006B0203" w:rsidDel="00B135DD">
                <w:rPr>
                  <w:rFonts w:ascii="Calibri" w:hAnsi="Calibri"/>
                  <w:i/>
                  <w:szCs w:val="22"/>
                  <w:lang w:eastAsia="en-GB"/>
                </w:rPr>
                <w:delText xml:space="preserve">and protection of the marine environment </w:delText>
              </w:r>
            </w:del>
          </w:p>
        </w:tc>
        <w:tc>
          <w:tcPr>
            <w:tcW w:w="3118" w:type="dxa"/>
            <w:tcBorders>
              <w:top w:val="single" w:sz="4" w:space="0" w:color="auto"/>
            </w:tcBorders>
            <w:shd w:val="clear" w:color="auto" w:fill="D9D9D9" w:themeFill="background1" w:themeFillShade="D9"/>
          </w:tcPr>
          <w:p w14:paraId="2A8D0F01" w14:textId="77777777" w:rsidR="00D2783E" w:rsidRPr="006B0203" w:rsidRDefault="00D2783E" w:rsidP="00DB499E">
            <w:pPr>
              <w:pStyle w:val="Tablelevel2"/>
              <w:ind w:left="0"/>
              <w:jc w:val="center"/>
              <w:rPr>
                <w:rFonts w:ascii="Calibri" w:hAnsi="Calibri"/>
                <w:sz w:val="22"/>
                <w:szCs w:val="22"/>
              </w:rPr>
            </w:pPr>
          </w:p>
        </w:tc>
        <w:tc>
          <w:tcPr>
            <w:tcW w:w="2835" w:type="dxa"/>
            <w:tcBorders>
              <w:top w:val="single" w:sz="4" w:space="0" w:color="auto"/>
            </w:tcBorders>
            <w:shd w:val="clear" w:color="auto" w:fill="D9D9D9" w:themeFill="background1" w:themeFillShade="D9"/>
          </w:tcPr>
          <w:p w14:paraId="008573A8" w14:textId="77777777" w:rsidR="00D2783E" w:rsidRPr="006B0203" w:rsidRDefault="00D2783E" w:rsidP="00DB499E">
            <w:pPr>
              <w:pStyle w:val="Tablelevel2"/>
              <w:ind w:left="0"/>
              <w:jc w:val="center"/>
              <w:rPr>
                <w:rFonts w:ascii="Calibri" w:hAnsi="Calibri"/>
                <w:sz w:val="22"/>
                <w:szCs w:val="22"/>
              </w:rPr>
            </w:pPr>
          </w:p>
        </w:tc>
      </w:tr>
      <w:tr w:rsidR="00D2783E" w:rsidRPr="006B0203" w14:paraId="7B98B53F" w14:textId="77777777" w:rsidTr="00575E73">
        <w:trPr>
          <w:cantSplit/>
          <w:trHeight w:val="1294"/>
          <w:jc w:val="center"/>
        </w:trPr>
        <w:tc>
          <w:tcPr>
            <w:tcW w:w="8330" w:type="dxa"/>
            <w:shd w:val="clear" w:color="auto" w:fill="D9D9D9" w:themeFill="background1" w:themeFillShade="D9"/>
          </w:tcPr>
          <w:p w14:paraId="521BE00C"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lastRenderedPageBreak/>
              <w:t>International</w:t>
            </w:r>
            <w:commentRangeStart w:id="212"/>
            <w:r w:rsidRPr="006B0203">
              <w:rPr>
                <w:rFonts w:ascii="Calibri" w:hAnsi="Calibri"/>
                <w:b w:val="0"/>
                <w:sz w:val="22"/>
                <w:szCs w:val="22"/>
              </w:rPr>
              <w:t xml:space="preserve"> regulations </w:t>
            </w:r>
            <w:commentRangeEnd w:id="212"/>
            <w:r w:rsidR="00932C9D">
              <w:rPr>
                <w:rStyle w:val="CommentReference"/>
                <w:rFonts w:asciiTheme="minorHAnsi" w:eastAsiaTheme="minorHAnsi" w:hAnsiTheme="minorHAnsi"/>
                <w:b w:val="0"/>
              </w:rPr>
              <w:commentReference w:id="212"/>
            </w:r>
          </w:p>
          <w:p w14:paraId="126F0856" w14:textId="627CF486" w:rsidR="00D2783E" w:rsidDel="0027207F" w:rsidRDefault="00D2783E" w:rsidP="00DB499E">
            <w:pPr>
              <w:pStyle w:val="Tablelevel2"/>
              <w:rPr>
                <w:del w:id="213" w:author="Jillian Carson-Jackson" w:date="2021-01-30T20:51:00Z"/>
                <w:rFonts w:ascii="Calibri" w:hAnsi="Calibri"/>
                <w:sz w:val="22"/>
                <w:szCs w:val="22"/>
              </w:rPr>
            </w:pPr>
            <w:del w:id="214" w:author="Jillian Carson-Jackson" w:date="2021-01-30T20:51:00Z">
              <w:r w:rsidRPr="006B0203" w:rsidDel="0027207F">
                <w:rPr>
                  <w:rFonts w:ascii="Calibri" w:hAnsi="Calibri"/>
                  <w:sz w:val="22"/>
                  <w:szCs w:val="22"/>
                </w:rPr>
                <w:delText>Sources of literature on international legislative requirements</w:delText>
              </w:r>
            </w:del>
          </w:p>
          <w:p w14:paraId="2BE3AC02" w14:textId="4AB329C2" w:rsidR="00BB714B" w:rsidRDefault="0027207F" w:rsidP="00DB499E">
            <w:pPr>
              <w:pStyle w:val="Tablelevel2"/>
              <w:rPr>
                <w:ins w:id="215" w:author="Jillian Carson-Jackson" w:date="2021-01-30T20:52:00Z"/>
                <w:rFonts w:ascii="Calibri" w:hAnsi="Calibri"/>
                <w:sz w:val="22"/>
                <w:szCs w:val="22"/>
              </w:rPr>
            </w:pPr>
            <w:ins w:id="216" w:author="Jillian Carson-Jackson" w:date="2021-01-30T20:52:00Z">
              <w:r>
                <w:rPr>
                  <w:rFonts w:ascii="Calibri" w:hAnsi="Calibri"/>
                  <w:sz w:val="22"/>
                  <w:szCs w:val="22"/>
                </w:rPr>
                <w:t>UN / UNCLOS</w:t>
              </w:r>
            </w:ins>
            <w:ins w:id="217" w:author="Jillian Carson-Jackson" w:date="2021-03-25T21:33:00Z">
              <w:r w:rsidR="0096397B">
                <w:rPr>
                  <w:rFonts w:ascii="Calibri" w:hAnsi="Calibri"/>
                  <w:sz w:val="22"/>
                  <w:szCs w:val="22"/>
                </w:rPr>
                <w:t xml:space="preserve"> (</w:t>
              </w:r>
            </w:ins>
            <w:ins w:id="218" w:author="Jillian Carson-Jackson" w:date="2021-03-25T21:34:00Z">
              <w:r w:rsidR="0096397B">
                <w:rPr>
                  <w:rFonts w:ascii="Calibri" w:hAnsi="Calibri"/>
                  <w:sz w:val="22"/>
                  <w:szCs w:val="22"/>
                </w:rPr>
                <w:t xml:space="preserve">relevant sections: </w:t>
              </w:r>
              <w:r w:rsidR="00E10BDA">
                <w:rPr>
                  <w:rFonts w:ascii="Calibri" w:hAnsi="Calibri"/>
                  <w:sz w:val="22"/>
                  <w:szCs w:val="22"/>
                </w:rPr>
                <w:t>innocent passage, sea areas)</w:t>
              </w:r>
            </w:ins>
            <w:ins w:id="219" w:author="Jillian Carson-Jackson" w:date="2021-01-30T20:52:00Z">
              <w:r>
                <w:rPr>
                  <w:rFonts w:ascii="Calibri" w:hAnsi="Calibri"/>
                  <w:sz w:val="22"/>
                  <w:szCs w:val="22"/>
                </w:rPr>
                <w:t xml:space="preserve">; </w:t>
              </w:r>
            </w:ins>
          </w:p>
          <w:p w14:paraId="6EBDB3A2" w14:textId="1332E997" w:rsidR="0027207F" w:rsidRDefault="0027207F" w:rsidP="00DB499E">
            <w:pPr>
              <w:pStyle w:val="Tablelevel2"/>
              <w:rPr>
                <w:ins w:id="220" w:author="Jillian Carson-Jackson" w:date="2021-03-25T17:26:00Z"/>
                <w:rFonts w:ascii="Calibri" w:hAnsi="Calibri"/>
                <w:sz w:val="22"/>
                <w:szCs w:val="22"/>
              </w:rPr>
            </w:pPr>
            <w:ins w:id="221" w:author="Jillian Carson-Jackson" w:date="2021-01-30T20:52:00Z">
              <w:r>
                <w:rPr>
                  <w:rFonts w:ascii="Calibri" w:hAnsi="Calibri"/>
                  <w:sz w:val="22"/>
                  <w:szCs w:val="22"/>
                </w:rPr>
                <w:t>IMO</w:t>
              </w:r>
              <w:r w:rsidR="00BB714B">
                <w:rPr>
                  <w:rFonts w:ascii="Calibri" w:hAnsi="Calibri"/>
                  <w:sz w:val="22"/>
                  <w:szCs w:val="22"/>
                </w:rPr>
                <w:t xml:space="preserve"> Conventions (SOLAS</w:t>
              </w:r>
            </w:ins>
            <w:ins w:id="222" w:author="Jillian Carson-Jackson" w:date="2021-03-25T21:32:00Z">
              <w:r w:rsidR="00175C94">
                <w:rPr>
                  <w:rFonts w:ascii="Calibri" w:hAnsi="Calibri"/>
                  <w:sz w:val="22"/>
                  <w:szCs w:val="22"/>
                </w:rPr>
                <w:t>)</w:t>
              </w:r>
              <w:r w:rsidR="00B135DD">
                <w:rPr>
                  <w:rFonts w:ascii="Calibri" w:hAnsi="Calibri"/>
                  <w:sz w:val="22"/>
                  <w:szCs w:val="22"/>
                </w:rPr>
                <w:t xml:space="preserve"> VTS related</w:t>
              </w:r>
            </w:ins>
            <w:ins w:id="223" w:author="Jillian Carson-Jackson" w:date="2021-01-30T20:53:00Z">
              <w:r w:rsidR="006D1686">
                <w:rPr>
                  <w:rFonts w:ascii="Calibri" w:hAnsi="Calibri"/>
                  <w:sz w:val="22"/>
                  <w:szCs w:val="22"/>
                </w:rPr>
                <w:t xml:space="preserve"> </w:t>
              </w:r>
            </w:ins>
            <w:ins w:id="224" w:author="Jillian Carson-Jackson" w:date="2021-01-30T20:52:00Z">
              <w:r w:rsidR="00BB714B">
                <w:rPr>
                  <w:rFonts w:ascii="Calibri" w:hAnsi="Calibri"/>
                  <w:sz w:val="22"/>
                  <w:szCs w:val="22"/>
                </w:rPr>
                <w:t>IMO Resolutions and Circulars</w:t>
              </w:r>
            </w:ins>
          </w:p>
          <w:p w14:paraId="59FB7488" w14:textId="3E14FB96" w:rsidR="00205F24" w:rsidRDefault="00205F24" w:rsidP="00DB499E">
            <w:pPr>
              <w:pStyle w:val="Tablelevel2"/>
              <w:rPr>
                <w:ins w:id="225" w:author="Jillian Carson-Jackson" w:date="2021-01-30T20:52:00Z"/>
                <w:rFonts w:ascii="Calibri" w:hAnsi="Calibri"/>
                <w:sz w:val="22"/>
                <w:szCs w:val="22"/>
              </w:rPr>
            </w:pPr>
            <w:ins w:id="226" w:author="Jillian Carson-Jackson" w:date="2021-03-25T17:26:00Z">
              <w:r>
                <w:rPr>
                  <w:rFonts w:ascii="Calibri" w:hAnsi="Calibri"/>
                  <w:sz w:val="22"/>
                  <w:szCs w:val="22"/>
                </w:rPr>
                <w:t>SOLAS Chapters V Regulati</w:t>
              </w:r>
            </w:ins>
            <w:ins w:id="227" w:author="Jillian Carson-Jackson" w:date="2021-03-25T17:27:00Z">
              <w:r>
                <w:rPr>
                  <w:rFonts w:ascii="Calibri" w:hAnsi="Calibri"/>
                  <w:sz w:val="22"/>
                  <w:szCs w:val="22"/>
                </w:rPr>
                <w:t>o</w:t>
              </w:r>
            </w:ins>
            <w:ins w:id="228" w:author="Jillian Carson-Jackson" w:date="2021-03-25T17:26:00Z">
              <w:r>
                <w:rPr>
                  <w:rFonts w:ascii="Calibri" w:hAnsi="Calibri"/>
                  <w:sz w:val="22"/>
                  <w:szCs w:val="22"/>
                </w:rPr>
                <w:t xml:space="preserve">ns </w:t>
              </w:r>
            </w:ins>
            <w:ins w:id="229" w:author="Jillian Carson-Jackson" w:date="2021-03-25T17:27:00Z">
              <w:r>
                <w:rPr>
                  <w:rFonts w:ascii="Calibri" w:hAnsi="Calibri"/>
                  <w:sz w:val="22"/>
                  <w:szCs w:val="22"/>
                </w:rPr>
                <w:t xml:space="preserve">12 </w:t>
              </w:r>
            </w:ins>
          </w:p>
          <w:p w14:paraId="267F199B" w14:textId="5D7F29CD" w:rsidR="000F69BE" w:rsidRPr="006B0203" w:rsidRDefault="000F69BE" w:rsidP="00DB499E">
            <w:pPr>
              <w:pStyle w:val="Tablelevel2"/>
              <w:rPr>
                <w:ins w:id="230" w:author="Jillian Carson-Jackson" w:date="2021-01-30T20:52:00Z"/>
                <w:rFonts w:ascii="Calibri" w:hAnsi="Calibri"/>
                <w:sz w:val="22"/>
                <w:szCs w:val="22"/>
              </w:rPr>
            </w:pPr>
            <w:ins w:id="231" w:author="Jillian Carson-Jackson" w:date="2021-03-25T18:05:00Z">
              <w:r>
                <w:rPr>
                  <w:rFonts w:ascii="Calibri" w:hAnsi="Calibri"/>
                  <w:sz w:val="22"/>
                  <w:szCs w:val="22"/>
                </w:rPr>
                <w:t xml:space="preserve">IALA </w:t>
              </w:r>
            </w:ins>
            <w:ins w:id="232" w:author="Jillian Carson-Jackson" w:date="2021-03-25T21:34:00Z">
              <w:r w:rsidR="00E10BDA">
                <w:rPr>
                  <w:rFonts w:ascii="Calibri" w:hAnsi="Calibri"/>
                  <w:sz w:val="22"/>
                  <w:szCs w:val="22"/>
                </w:rPr>
                <w:t>standards, recommendations and guidelines</w:t>
              </w:r>
            </w:ins>
          </w:p>
          <w:p w14:paraId="489F907A" w14:textId="11E6BC4B" w:rsidR="00D2783E" w:rsidRPr="006B0203" w:rsidRDefault="00D2783E" w:rsidP="0027207F">
            <w:pPr>
              <w:pStyle w:val="Tablelevel2"/>
              <w:ind w:left="0"/>
              <w:rPr>
                <w:rFonts w:ascii="Calibri" w:hAnsi="Calibri"/>
                <w:sz w:val="22"/>
                <w:szCs w:val="22"/>
              </w:rPr>
            </w:pPr>
            <w:del w:id="233" w:author="Jillian Carson-Jackson" w:date="2021-01-30T20:53:00Z">
              <w:r w:rsidRPr="006B0203" w:rsidDel="00DC6B3F">
                <w:rPr>
                  <w:rFonts w:ascii="Calibri" w:hAnsi="Calibri"/>
                  <w:sz w:val="22"/>
                  <w:szCs w:val="22"/>
                </w:rPr>
                <w:delText>(IMO Resolution 857(20); Ship reporting systems; carriage of dangerous goods;</w:delText>
              </w:r>
            </w:del>
            <w:del w:id="234" w:author="Jillian Carson-Jackson" w:date="2021-01-30T20:51:00Z">
              <w:r w:rsidRPr="006B0203" w:rsidDel="0027207F">
                <w:rPr>
                  <w:rFonts w:ascii="Calibri" w:hAnsi="Calibri"/>
                  <w:sz w:val="22"/>
                  <w:szCs w:val="22"/>
                </w:rPr>
                <w:delText xml:space="preserve"> World VTS Guide; etc</w:delText>
              </w:r>
            </w:del>
            <w:r w:rsidRPr="006B0203">
              <w:rPr>
                <w:rFonts w:ascii="Calibri" w:hAnsi="Calibri"/>
                <w:sz w:val="22"/>
                <w:szCs w:val="22"/>
              </w:rPr>
              <w:t>.</w:t>
            </w:r>
          </w:p>
        </w:tc>
        <w:tc>
          <w:tcPr>
            <w:tcW w:w="3118" w:type="dxa"/>
            <w:shd w:val="clear" w:color="auto" w:fill="D9D9D9" w:themeFill="background1" w:themeFillShade="D9"/>
          </w:tcPr>
          <w:p w14:paraId="2C766BDE"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5614EB6E" w14:textId="77777777" w:rsidR="00D2783E" w:rsidRPr="006B0203" w:rsidRDefault="00D2783E" w:rsidP="00DB499E">
            <w:pPr>
              <w:pStyle w:val="Tablelevel2"/>
              <w:ind w:left="0"/>
              <w:jc w:val="center"/>
              <w:rPr>
                <w:rFonts w:ascii="Calibri" w:hAnsi="Calibri"/>
                <w:sz w:val="22"/>
                <w:szCs w:val="22"/>
              </w:rPr>
            </w:pPr>
          </w:p>
        </w:tc>
      </w:tr>
      <w:tr w:rsidR="00FE0F29" w:rsidRPr="006B0203" w14:paraId="4BB58FE5" w14:textId="77777777" w:rsidTr="00FE0F29">
        <w:trPr>
          <w:cantSplit/>
          <w:trHeight w:val="422"/>
          <w:jc w:val="center"/>
          <w:ins w:id="235" w:author="Jillian Carson-Jackson" w:date="2021-03-25T21:28:00Z"/>
        </w:trPr>
        <w:tc>
          <w:tcPr>
            <w:tcW w:w="8330" w:type="dxa"/>
            <w:shd w:val="clear" w:color="auto" w:fill="D9D9D9" w:themeFill="background1" w:themeFillShade="D9"/>
          </w:tcPr>
          <w:p w14:paraId="2EB7058F" w14:textId="77777777" w:rsidR="00175C94" w:rsidRDefault="00175C94" w:rsidP="00175C94">
            <w:pPr>
              <w:pStyle w:val="Tablelevel2"/>
              <w:rPr>
                <w:ins w:id="236" w:author="Jillian Carson-Jackson" w:date="2021-03-25T21:31:00Z"/>
                <w:rFonts w:ascii="Calibri" w:hAnsi="Calibri"/>
                <w:sz w:val="22"/>
                <w:szCs w:val="22"/>
              </w:rPr>
            </w:pPr>
          </w:p>
          <w:p w14:paraId="0AE77DEB" w14:textId="0EB709F8" w:rsidR="00B135DD" w:rsidRPr="00E10BDA" w:rsidRDefault="00B135DD" w:rsidP="00E10BDA">
            <w:pPr>
              <w:pStyle w:val="Tablelevel2"/>
              <w:ind w:left="0"/>
              <w:rPr>
                <w:ins w:id="237" w:author="Jillian Carson-Jackson" w:date="2021-03-25T21:33:00Z"/>
                <w:rFonts w:ascii="Calibri" w:hAnsi="Calibri"/>
                <w:i/>
                <w:iCs/>
                <w:sz w:val="22"/>
                <w:szCs w:val="22"/>
              </w:rPr>
            </w:pPr>
            <w:ins w:id="238" w:author="Jillian Carson-Jackson" w:date="2021-03-25T21:32:00Z">
              <w:r w:rsidRPr="00E10BDA">
                <w:rPr>
                  <w:rFonts w:ascii="Calibri" w:hAnsi="Calibri"/>
                  <w:i/>
                  <w:iCs/>
                  <w:sz w:val="22"/>
                  <w:szCs w:val="22"/>
                </w:rPr>
                <w:t xml:space="preserve">Identify the legislative requirements relating to </w:t>
              </w:r>
            </w:ins>
            <w:ins w:id="239" w:author="Jillian Carson-Jackson" w:date="2021-03-25T21:33:00Z">
              <w:r w:rsidRPr="00E10BDA">
                <w:rPr>
                  <w:rFonts w:ascii="Calibri" w:hAnsi="Calibri"/>
                  <w:i/>
                  <w:iCs/>
                  <w:sz w:val="22"/>
                  <w:szCs w:val="22"/>
                </w:rPr>
                <w:t>maritime operations</w:t>
              </w:r>
            </w:ins>
            <w:ins w:id="240" w:author="Jillian Carson-Jackson" w:date="2021-03-25T21:32:00Z">
              <w:r w:rsidRPr="00E10BDA">
                <w:rPr>
                  <w:rFonts w:ascii="Calibri" w:hAnsi="Calibri"/>
                  <w:i/>
                  <w:iCs/>
                  <w:sz w:val="22"/>
                  <w:szCs w:val="22"/>
                </w:rPr>
                <w:t xml:space="preserve"> and protection of the marine environment</w:t>
              </w:r>
            </w:ins>
          </w:p>
          <w:p w14:paraId="1F063441" w14:textId="77777777" w:rsidR="00B135DD" w:rsidRDefault="00B135DD" w:rsidP="00175C94">
            <w:pPr>
              <w:pStyle w:val="Tablelevel2"/>
              <w:rPr>
                <w:ins w:id="241" w:author="Jillian Carson-Jackson" w:date="2021-03-25T21:32:00Z"/>
                <w:rFonts w:ascii="Calibri" w:hAnsi="Calibri"/>
                <w:sz w:val="22"/>
                <w:szCs w:val="22"/>
              </w:rPr>
            </w:pPr>
          </w:p>
          <w:p w14:paraId="34922FE3" w14:textId="7D02A9C6" w:rsidR="00175C94" w:rsidRDefault="00175C94" w:rsidP="00B135DD">
            <w:pPr>
              <w:pStyle w:val="Tablelevel2"/>
              <w:rPr>
                <w:ins w:id="242" w:author="Jillian Carson-Jackson" w:date="2021-03-25T21:31:00Z"/>
                <w:rFonts w:ascii="Calibri" w:hAnsi="Calibri"/>
                <w:sz w:val="22"/>
                <w:szCs w:val="22"/>
              </w:rPr>
            </w:pPr>
            <w:ins w:id="243" w:author="Jillian Carson-Jackson" w:date="2021-03-25T21:31:00Z">
              <w:r>
                <w:rPr>
                  <w:rFonts w:ascii="Calibri" w:hAnsi="Calibri"/>
                  <w:sz w:val="22"/>
                  <w:szCs w:val="22"/>
                </w:rPr>
                <w:t xml:space="preserve">IMO Conventions </w:t>
              </w:r>
              <w:commentRangeStart w:id="244"/>
              <w:commentRangeStart w:id="245"/>
              <w:r>
                <w:rPr>
                  <w:rFonts w:ascii="Calibri" w:hAnsi="Calibri"/>
                  <w:sz w:val="22"/>
                  <w:szCs w:val="22"/>
                </w:rPr>
                <w:t>(SOLAS, MARPOL, SAR, FAL)</w:t>
              </w:r>
              <w:commentRangeEnd w:id="244"/>
              <w:r>
                <w:rPr>
                  <w:rStyle w:val="CommentReference"/>
                  <w:rFonts w:asciiTheme="minorHAnsi" w:eastAsiaTheme="minorHAnsi" w:hAnsiTheme="minorHAnsi"/>
                </w:rPr>
                <w:commentReference w:id="244"/>
              </w:r>
            </w:ins>
            <w:commentRangeEnd w:id="245"/>
            <w:ins w:id="246" w:author="Jillian Carson-Jackson" w:date="2021-03-25T21:35:00Z">
              <w:r w:rsidR="00823025">
                <w:rPr>
                  <w:rStyle w:val="CommentReference"/>
                  <w:rFonts w:asciiTheme="minorHAnsi" w:eastAsiaTheme="minorHAnsi" w:hAnsiTheme="minorHAnsi"/>
                </w:rPr>
                <w:commentReference w:id="245"/>
              </w:r>
            </w:ins>
            <w:ins w:id="247" w:author="Jillian Carson-Jackson" w:date="2021-03-25T21:31:00Z">
              <w:r>
                <w:rPr>
                  <w:rFonts w:ascii="Calibri" w:hAnsi="Calibri"/>
                  <w:sz w:val="22"/>
                  <w:szCs w:val="22"/>
                </w:rPr>
                <w:t>; IMDG; IMO Resolutions and Circulars</w:t>
              </w:r>
            </w:ins>
          </w:p>
          <w:p w14:paraId="6DDB6604" w14:textId="2B2B3B64" w:rsidR="00175C94" w:rsidRDefault="00175C94" w:rsidP="00175C94">
            <w:pPr>
              <w:pStyle w:val="Tablelevel2"/>
              <w:rPr>
                <w:ins w:id="248" w:author="Jillian Carson-Jackson" w:date="2021-03-25T21:31:00Z"/>
                <w:rFonts w:ascii="Calibri" w:hAnsi="Calibri"/>
                <w:sz w:val="22"/>
                <w:szCs w:val="22"/>
              </w:rPr>
            </w:pPr>
            <w:commentRangeStart w:id="249"/>
            <w:commentRangeStart w:id="250"/>
            <w:ins w:id="251" w:author="Jillian Carson-Jackson" w:date="2021-03-25T21:31:00Z">
              <w:r>
                <w:rPr>
                  <w:rFonts w:ascii="Calibri" w:hAnsi="Calibri"/>
                  <w:sz w:val="22"/>
                  <w:szCs w:val="22"/>
                </w:rPr>
                <w:t>SOLAS Chapters V Regulations 10, 11, and 13</w:t>
              </w:r>
              <w:commentRangeEnd w:id="249"/>
              <w:r>
                <w:rPr>
                  <w:rStyle w:val="CommentReference"/>
                  <w:rFonts w:asciiTheme="minorHAnsi" w:eastAsiaTheme="minorHAnsi" w:hAnsiTheme="minorHAnsi"/>
                </w:rPr>
                <w:commentReference w:id="249"/>
              </w:r>
            </w:ins>
            <w:commentRangeEnd w:id="250"/>
            <w:ins w:id="252" w:author="Jillian Carson-Jackson" w:date="2021-03-25T21:35:00Z">
              <w:r w:rsidR="00823025">
                <w:rPr>
                  <w:rStyle w:val="CommentReference"/>
                  <w:rFonts w:asciiTheme="minorHAnsi" w:eastAsiaTheme="minorHAnsi" w:hAnsiTheme="minorHAnsi"/>
                </w:rPr>
                <w:commentReference w:id="250"/>
              </w:r>
            </w:ins>
          </w:p>
          <w:p w14:paraId="14E58CC2" w14:textId="77777777" w:rsidR="00175C94" w:rsidRDefault="00175C94" w:rsidP="00175C94">
            <w:pPr>
              <w:pStyle w:val="Tablelevel2"/>
              <w:rPr>
                <w:ins w:id="253" w:author="Jillian Carson-Jackson" w:date="2021-03-25T21:31:00Z"/>
                <w:rFonts w:ascii="Calibri" w:hAnsi="Calibri"/>
                <w:sz w:val="22"/>
                <w:szCs w:val="22"/>
              </w:rPr>
            </w:pPr>
            <w:commentRangeStart w:id="254"/>
            <w:commentRangeStart w:id="255"/>
            <w:ins w:id="256" w:author="Jillian Carson-Jackson" w:date="2021-03-25T21:31:00Z">
              <w:r>
                <w:rPr>
                  <w:rFonts w:ascii="Calibri" w:hAnsi="Calibri"/>
                  <w:sz w:val="22"/>
                  <w:szCs w:val="22"/>
                </w:rPr>
                <w:t>ITU - radio spectrum</w:t>
              </w:r>
              <w:commentRangeEnd w:id="254"/>
              <w:r>
                <w:rPr>
                  <w:rStyle w:val="CommentReference"/>
                  <w:rFonts w:asciiTheme="minorHAnsi" w:eastAsiaTheme="minorHAnsi" w:hAnsiTheme="minorHAnsi"/>
                </w:rPr>
                <w:commentReference w:id="254"/>
              </w:r>
            </w:ins>
            <w:commentRangeEnd w:id="255"/>
            <w:ins w:id="257" w:author="Jillian Carson-Jackson" w:date="2021-03-25T21:35:00Z">
              <w:r w:rsidR="00823025">
                <w:rPr>
                  <w:rStyle w:val="CommentReference"/>
                  <w:rFonts w:asciiTheme="minorHAnsi" w:eastAsiaTheme="minorHAnsi" w:hAnsiTheme="minorHAnsi"/>
                </w:rPr>
                <w:commentReference w:id="255"/>
              </w:r>
            </w:ins>
          </w:p>
          <w:p w14:paraId="0405F392" w14:textId="77777777" w:rsidR="00FE0F29" w:rsidRPr="006B0203" w:rsidRDefault="00FE0F29" w:rsidP="00DB499E">
            <w:pPr>
              <w:pStyle w:val="Tablelevel1bold"/>
              <w:rPr>
                <w:ins w:id="258" w:author="Jillian Carson-Jackson" w:date="2021-03-25T21:28:00Z"/>
                <w:rFonts w:ascii="Calibri" w:hAnsi="Calibri"/>
                <w:b w:val="0"/>
                <w:sz w:val="22"/>
                <w:szCs w:val="22"/>
              </w:rPr>
            </w:pPr>
          </w:p>
        </w:tc>
        <w:tc>
          <w:tcPr>
            <w:tcW w:w="3118" w:type="dxa"/>
            <w:shd w:val="clear" w:color="auto" w:fill="D9D9D9" w:themeFill="background1" w:themeFillShade="D9"/>
          </w:tcPr>
          <w:p w14:paraId="735DED1F" w14:textId="77777777" w:rsidR="00FE0F29" w:rsidRPr="006B0203" w:rsidRDefault="00FE0F29" w:rsidP="00DB499E">
            <w:pPr>
              <w:pStyle w:val="Tablelevel2"/>
              <w:ind w:left="0"/>
              <w:jc w:val="center"/>
              <w:rPr>
                <w:ins w:id="259" w:author="Jillian Carson-Jackson" w:date="2021-03-25T21:28:00Z"/>
                <w:rFonts w:ascii="Calibri" w:hAnsi="Calibri"/>
                <w:sz w:val="22"/>
                <w:szCs w:val="22"/>
              </w:rPr>
            </w:pPr>
          </w:p>
        </w:tc>
        <w:tc>
          <w:tcPr>
            <w:tcW w:w="2835" w:type="dxa"/>
            <w:shd w:val="clear" w:color="auto" w:fill="D9D9D9" w:themeFill="background1" w:themeFillShade="D9"/>
          </w:tcPr>
          <w:p w14:paraId="755EAA3B" w14:textId="77777777" w:rsidR="00FE0F29" w:rsidRPr="006B0203" w:rsidRDefault="00FE0F29" w:rsidP="00DB499E">
            <w:pPr>
              <w:pStyle w:val="Tablelevel2"/>
              <w:ind w:left="0"/>
              <w:jc w:val="center"/>
              <w:rPr>
                <w:ins w:id="260" w:author="Jillian Carson-Jackson" w:date="2021-03-25T21:28:00Z"/>
                <w:rFonts w:ascii="Calibri" w:hAnsi="Calibri"/>
                <w:sz w:val="22"/>
                <w:szCs w:val="22"/>
              </w:rPr>
            </w:pPr>
          </w:p>
        </w:tc>
      </w:tr>
      <w:tr w:rsidR="00F97068" w:rsidRPr="006B0203" w14:paraId="24C516C9" w14:textId="77777777" w:rsidTr="00575E73">
        <w:trPr>
          <w:cantSplit/>
          <w:trHeight w:hRule="exact" w:val="1249"/>
          <w:jc w:val="center"/>
          <w:ins w:id="261" w:author="Jillian Carson-Jackson" w:date="2021-03-25T17:35:00Z"/>
        </w:trPr>
        <w:tc>
          <w:tcPr>
            <w:tcW w:w="8330" w:type="dxa"/>
            <w:shd w:val="clear" w:color="auto" w:fill="D9D9D9" w:themeFill="background1" w:themeFillShade="D9"/>
          </w:tcPr>
          <w:p w14:paraId="582F5195" w14:textId="5F60B05F" w:rsidR="00F97068" w:rsidRDefault="00953F5E" w:rsidP="000944BE">
            <w:pPr>
              <w:pStyle w:val="Tablelevel1bold"/>
              <w:rPr>
                <w:ins w:id="262" w:author="Jillian Carson-Jackson" w:date="2021-03-25T17:43:00Z"/>
                <w:rFonts w:ascii="Calibri" w:hAnsi="Calibri"/>
                <w:b w:val="0"/>
                <w:sz w:val="22"/>
                <w:szCs w:val="22"/>
              </w:rPr>
            </w:pPr>
            <w:commentRangeStart w:id="263"/>
            <w:ins w:id="264" w:author="Jillian Carson-Jackson" w:date="2021-03-25T17:41:00Z">
              <w:r>
                <w:rPr>
                  <w:rFonts w:ascii="Calibri" w:hAnsi="Calibri"/>
                  <w:b w:val="0"/>
                  <w:sz w:val="22"/>
                  <w:szCs w:val="22"/>
                </w:rPr>
                <w:t>Maritime</w:t>
              </w:r>
            </w:ins>
            <w:ins w:id="265" w:author="Jillian Carson-Jackson" w:date="2021-03-25T17:40:00Z">
              <w:r w:rsidR="007C3669" w:rsidRPr="006B0203">
                <w:rPr>
                  <w:rFonts w:ascii="Calibri" w:hAnsi="Calibri"/>
                  <w:b w:val="0"/>
                  <w:sz w:val="22"/>
                  <w:szCs w:val="22"/>
                </w:rPr>
                <w:t xml:space="preserve"> </w:t>
              </w:r>
              <w:r w:rsidR="007C3669">
                <w:rPr>
                  <w:rFonts w:ascii="Calibri" w:hAnsi="Calibri"/>
                  <w:b w:val="0"/>
                  <w:sz w:val="22"/>
                  <w:szCs w:val="22"/>
                </w:rPr>
                <w:t>organisations</w:t>
              </w:r>
              <w:r w:rsidR="007C3669" w:rsidRPr="006B0203">
                <w:rPr>
                  <w:rFonts w:ascii="Calibri" w:hAnsi="Calibri"/>
                  <w:b w:val="0"/>
                  <w:sz w:val="22"/>
                  <w:szCs w:val="22"/>
                </w:rPr>
                <w:t xml:space="preserve"> </w:t>
              </w:r>
            </w:ins>
          </w:p>
          <w:p w14:paraId="1B5B1530" w14:textId="39B8B4DF" w:rsidR="000944BE" w:rsidRPr="000944BE" w:rsidRDefault="0084118C" w:rsidP="000944BE">
            <w:pPr>
              <w:pStyle w:val="Tablelevel1bold"/>
              <w:rPr>
                <w:ins w:id="266" w:author="Jillian Carson-Jackson" w:date="2021-03-25T17:35:00Z"/>
                <w:rFonts w:ascii="Calibri" w:hAnsi="Calibri"/>
                <w:b w:val="0"/>
                <w:sz w:val="22"/>
                <w:szCs w:val="22"/>
              </w:rPr>
            </w:pPr>
            <w:ins w:id="267" w:author="Jillian Carson-Jackson" w:date="2021-03-25T21:36:00Z">
              <w:r>
                <w:rPr>
                  <w:rFonts w:ascii="Calibri" w:hAnsi="Calibri"/>
                  <w:b w:val="0"/>
                  <w:sz w:val="22"/>
                  <w:szCs w:val="22"/>
                </w:rPr>
                <w:t xml:space="preserve">     </w:t>
              </w:r>
            </w:ins>
            <w:ins w:id="268" w:author="Jillian Carson-Jackson" w:date="2021-03-25T17:43:00Z">
              <w:r w:rsidR="000944BE">
                <w:rPr>
                  <w:rFonts w:ascii="Calibri" w:hAnsi="Calibri"/>
                  <w:b w:val="0"/>
                  <w:sz w:val="22"/>
                  <w:szCs w:val="22"/>
                </w:rPr>
                <w:t>UN organisations – IMO, ITU</w:t>
              </w:r>
            </w:ins>
          </w:p>
          <w:p w14:paraId="1EC7F8D2" w14:textId="751C427B" w:rsidR="00F97068" w:rsidRDefault="00F97068" w:rsidP="00F97068">
            <w:pPr>
              <w:pStyle w:val="Tablelevel2"/>
              <w:rPr>
                <w:ins w:id="269" w:author="Jillian Carson-Jackson" w:date="2021-03-25T17:35:00Z"/>
                <w:rFonts w:ascii="Calibri" w:hAnsi="Calibri"/>
                <w:sz w:val="22"/>
                <w:szCs w:val="22"/>
              </w:rPr>
            </w:pPr>
            <w:ins w:id="270" w:author="Jillian Carson-Jackson" w:date="2021-03-25T17:35:00Z">
              <w:r>
                <w:rPr>
                  <w:rFonts w:ascii="Calibri" w:hAnsi="Calibri"/>
                  <w:sz w:val="22"/>
                  <w:szCs w:val="22"/>
                </w:rPr>
                <w:t>IGOs and NGOs, including IALA, IHO, ISO, IEC</w:t>
              </w:r>
            </w:ins>
            <w:commentRangeEnd w:id="263"/>
            <w:ins w:id="271" w:author="Jillian Carson-Jackson" w:date="2021-03-25T17:44:00Z">
              <w:r w:rsidR="000944BE">
                <w:rPr>
                  <w:rStyle w:val="CommentReference"/>
                  <w:rFonts w:asciiTheme="minorHAnsi" w:eastAsiaTheme="minorHAnsi" w:hAnsiTheme="minorHAnsi"/>
                </w:rPr>
                <w:commentReference w:id="263"/>
              </w:r>
            </w:ins>
          </w:p>
          <w:p w14:paraId="7A65A705" w14:textId="77777777" w:rsidR="00F97068" w:rsidRPr="006B0203" w:rsidRDefault="00F97068" w:rsidP="00DB499E">
            <w:pPr>
              <w:pStyle w:val="Tablelevel1bold"/>
              <w:rPr>
                <w:ins w:id="272" w:author="Jillian Carson-Jackson" w:date="2021-03-25T17:35:00Z"/>
                <w:rFonts w:ascii="Calibri" w:hAnsi="Calibri"/>
                <w:b w:val="0"/>
                <w:sz w:val="22"/>
                <w:szCs w:val="22"/>
              </w:rPr>
            </w:pPr>
          </w:p>
        </w:tc>
        <w:tc>
          <w:tcPr>
            <w:tcW w:w="3118" w:type="dxa"/>
            <w:shd w:val="clear" w:color="auto" w:fill="D9D9D9" w:themeFill="background1" w:themeFillShade="D9"/>
          </w:tcPr>
          <w:p w14:paraId="28C553A5" w14:textId="77777777" w:rsidR="00F97068" w:rsidRPr="006B0203" w:rsidRDefault="00F97068" w:rsidP="00DB499E">
            <w:pPr>
              <w:pStyle w:val="Tablelevel2"/>
              <w:ind w:left="0"/>
              <w:jc w:val="center"/>
              <w:rPr>
                <w:ins w:id="273" w:author="Jillian Carson-Jackson" w:date="2021-03-25T17:35:00Z"/>
                <w:rFonts w:ascii="Calibri" w:hAnsi="Calibri"/>
                <w:sz w:val="22"/>
                <w:szCs w:val="22"/>
              </w:rPr>
            </w:pPr>
          </w:p>
        </w:tc>
        <w:tc>
          <w:tcPr>
            <w:tcW w:w="2835" w:type="dxa"/>
            <w:shd w:val="clear" w:color="auto" w:fill="D9D9D9" w:themeFill="background1" w:themeFillShade="D9"/>
          </w:tcPr>
          <w:p w14:paraId="352698EA" w14:textId="77777777" w:rsidR="00F97068" w:rsidRPr="006B0203" w:rsidRDefault="00F97068" w:rsidP="00DB499E">
            <w:pPr>
              <w:pStyle w:val="Tablelevel2"/>
              <w:ind w:left="0"/>
              <w:jc w:val="center"/>
              <w:rPr>
                <w:ins w:id="274" w:author="Jillian Carson-Jackson" w:date="2021-03-25T17:35:00Z"/>
                <w:rFonts w:ascii="Calibri" w:hAnsi="Calibri"/>
                <w:sz w:val="22"/>
                <w:szCs w:val="22"/>
              </w:rPr>
            </w:pPr>
          </w:p>
        </w:tc>
      </w:tr>
      <w:tr w:rsidR="00D2783E" w:rsidRPr="006B0203" w14:paraId="1B2052C3" w14:textId="77777777" w:rsidTr="00575E73">
        <w:trPr>
          <w:cantSplit/>
          <w:trHeight w:hRule="exact" w:val="1249"/>
          <w:jc w:val="center"/>
        </w:trPr>
        <w:tc>
          <w:tcPr>
            <w:tcW w:w="8330" w:type="dxa"/>
            <w:shd w:val="clear" w:color="auto" w:fill="D9D9D9" w:themeFill="background1" w:themeFillShade="D9"/>
          </w:tcPr>
          <w:p w14:paraId="2C6E2D5F" w14:textId="4B56AE63"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National regulations, including local bye laws</w:t>
            </w:r>
          </w:p>
          <w:p w14:paraId="19CF562D" w14:textId="7476676A" w:rsidR="00D2783E" w:rsidRPr="006B0203" w:rsidRDefault="00D2783E" w:rsidP="00DB499E">
            <w:pPr>
              <w:pStyle w:val="Tablelevel2"/>
              <w:rPr>
                <w:rFonts w:ascii="Calibri" w:hAnsi="Calibri"/>
                <w:sz w:val="22"/>
                <w:szCs w:val="22"/>
              </w:rPr>
            </w:pPr>
            <w:commentRangeStart w:id="275"/>
            <w:commentRangeStart w:id="276"/>
            <w:del w:id="277" w:author="Jillian Carson-Jackson" w:date="2021-03-25T18:12:00Z">
              <w:r w:rsidRPr="006B0203" w:rsidDel="00E61315">
                <w:rPr>
                  <w:rFonts w:ascii="Calibri" w:hAnsi="Calibri"/>
                  <w:sz w:val="22"/>
                  <w:szCs w:val="22"/>
                </w:rPr>
                <w:delText xml:space="preserve">Sources of </w:delText>
              </w:r>
            </w:del>
            <w:commentRangeEnd w:id="275"/>
            <w:r w:rsidR="00E61315">
              <w:rPr>
                <w:rStyle w:val="CommentReference"/>
                <w:rFonts w:asciiTheme="minorHAnsi" w:eastAsiaTheme="minorHAnsi" w:hAnsiTheme="minorHAnsi"/>
              </w:rPr>
              <w:commentReference w:id="275"/>
            </w:r>
            <w:commentRangeEnd w:id="276"/>
            <w:r w:rsidR="009E58A1">
              <w:rPr>
                <w:rStyle w:val="CommentReference"/>
                <w:rFonts w:asciiTheme="minorHAnsi" w:eastAsiaTheme="minorHAnsi" w:hAnsiTheme="minorHAnsi"/>
              </w:rPr>
              <w:commentReference w:id="276"/>
            </w:r>
            <w:r w:rsidRPr="006B0203">
              <w:rPr>
                <w:rFonts w:ascii="Calibri" w:hAnsi="Calibri"/>
                <w:sz w:val="22"/>
                <w:szCs w:val="22"/>
              </w:rPr>
              <w:t xml:space="preserve">national legislation </w:t>
            </w:r>
            <w:commentRangeStart w:id="278"/>
            <w:commentRangeStart w:id="279"/>
            <w:del w:id="280" w:author="Jillian Carson-Jackson" w:date="2021-03-25T17:45:00Z">
              <w:r w:rsidRPr="006B0203" w:rsidDel="00603FDF">
                <w:rPr>
                  <w:rFonts w:ascii="Calibri" w:hAnsi="Calibri"/>
                  <w:sz w:val="22"/>
                  <w:szCs w:val="22"/>
                </w:rPr>
                <w:delText>and promulgation</w:delText>
              </w:r>
            </w:del>
            <w:commentRangeEnd w:id="278"/>
            <w:r w:rsidR="00603FDF">
              <w:rPr>
                <w:rStyle w:val="CommentReference"/>
                <w:rFonts w:asciiTheme="minorHAnsi" w:eastAsiaTheme="minorHAnsi" w:hAnsiTheme="minorHAnsi"/>
              </w:rPr>
              <w:commentReference w:id="278"/>
            </w:r>
            <w:commentRangeEnd w:id="279"/>
            <w:r w:rsidR="009E58A1">
              <w:rPr>
                <w:rStyle w:val="CommentReference"/>
                <w:rFonts w:asciiTheme="minorHAnsi" w:eastAsiaTheme="minorHAnsi" w:hAnsiTheme="minorHAnsi"/>
              </w:rPr>
              <w:commentReference w:id="279"/>
            </w:r>
          </w:p>
          <w:p w14:paraId="4229CCD2" w14:textId="0DA5986F" w:rsidR="00D2783E" w:rsidRPr="006B0203" w:rsidRDefault="00D2783E" w:rsidP="00DB499E">
            <w:pPr>
              <w:pStyle w:val="Tablelevel2"/>
              <w:rPr>
                <w:rFonts w:ascii="Calibri" w:hAnsi="Calibri"/>
                <w:sz w:val="22"/>
                <w:szCs w:val="22"/>
              </w:rPr>
            </w:pPr>
            <w:commentRangeStart w:id="281"/>
            <w:r w:rsidRPr="006B0203">
              <w:rPr>
                <w:rFonts w:ascii="Calibri" w:hAnsi="Calibri"/>
                <w:sz w:val="22"/>
                <w:szCs w:val="22"/>
              </w:rPr>
              <w:t>Bye laws</w:t>
            </w:r>
          </w:p>
          <w:p w14:paraId="58A37146" w14:textId="77220455" w:rsidR="00D2783E" w:rsidRPr="006B0203" w:rsidRDefault="00D2783E" w:rsidP="00DB499E">
            <w:pPr>
              <w:pStyle w:val="Tablelevel2"/>
              <w:rPr>
                <w:rFonts w:ascii="Calibri" w:hAnsi="Calibri"/>
                <w:sz w:val="22"/>
                <w:szCs w:val="22"/>
              </w:rPr>
            </w:pPr>
            <w:del w:id="282" w:author="Jillian Carson-Jackson" w:date="2021-03-25T21:46:00Z">
              <w:r w:rsidRPr="006B0203" w:rsidDel="00AE275E">
                <w:rPr>
                  <w:rFonts w:ascii="Calibri" w:hAnsi="Calibri"/>
                  <w:sz w:val="22"/>
                  <w:szCs w:val="22"/>
                </w:rPr>
                <w:delText>Notices to Mariners and other nautical publications</w:delText>
              </w:r>
              <w:commentRangeEnd w:id="281"/>
              <w:r w:rsidR="00433616" w:rsidDel="00AE275E">
                <w:rPr>
                  <w:rStyle w:val="CommentReference"/>
                  <w:rFonts w:asciiTheme="minorHAnsi" w:eastAsiaTheme="minorHAnsi" w:hAnsiTheme="minorHAnsi"/>
                </w:rPr>
                <w:commentReference w:id="281"/>
              </w:r>
            </w:del>
          </w:p>
        </w:tc>
        <w:tc>
          <w:tcPr>
            <w:tcW w:w="3118" w:type="dxa"/>
            <w:shd w:val="clear" w:color="auto" w:fill="D9D9D9" w:themeFill="background1" w:themeFillShade="D9"/>
          </w:tcPr>
          <w:p w14:paraId="113D743B"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7DA0C130" w14:textId="77777777" w:rsidR="00D2783E" w:rsidRPr="006B0203" w:rsidRDefault="00D2783E" w:rsidP="00DB499E">
            <w:pPr>
              <w:pStyle w:val="Tablelevel2"/>
              <w:ind w:left="0"/>
              <w:jc w:val="center"/>
              <w:rPr>
                <w:rFonts w:ascii="Calibri" w:hAnsi="Calibri"/>
                <w:sz w:val="22"/>
                <w:szCs w:val="22"/>
              </w:rPr>
            </w:pPr>
          </w:p>
        </w:tc>
      </w:tr>
      <w:tr w:rsidR="006D1686" w:rsidRPr="006B0203" w14:paraId="2B861341" w14:textId="77777777" w:rsidTr="00AE275E">
        <w:trPr>
          <w:cantSplit/>
          <w:trHeight w:hRule="exact" w:val="1873"/>
          <w:jc w:val="center"/>
          <w:ins w:id="283" w:author="Jillian Carson-Jackson" w:date="2021-01-30T20:54:00Z"/>
        </w:trPr>
        <w:tc>
          <w:tcPr>
            <w:tcW w:w="8330" w:type="dxa"/>
            <w:shd w:val="clear" w:color="auto" w:fill="D9D9D9" w:themeFill="background1" w:themeFillShade="D9"/>
          </w:tcPr>
          <w:p w14:paraId="23EC148E" w14:textId="77777777" w:rsidR="006D1686" w:rsidRDefault="006D1686" w:rsidP="00DB499E">
            <w:pPr>
              <w:pStyle w:val="Tablelevel1bold"/>
              <w:rPr>
                <w:ins w:id="284" w:author="Jillian Carson-Jackson" w:date="2021-01-30T20:54:00Z"/>
                <w:rFonts w:ascii="Calibri" w:hAnsi="Calibri"/>
                <w:b w:val="0"/>
                <w:sz w:val="22"/>
                <w:szCs w:val="22"/>
              </w:rPr>
            </w:pPr>
            <w:commentRangeStart w:id="285"/>
            <w:ins w:id="286" w:author="Jillian Carson-Jackson" w:date="2021-01-30T20:54:00Z">
              <w:r>
                <w:rPr>
                  <w:rFonts w:ascii="Calibri" w:hAnsi="Calibri"/>
                  <w:b w:val="0"/>
                  <w:sz w:val="22"/>
                  <w:szCs w:val="22"/>
                </w:rPr>
                <w:lastRenderedPageBreak/>
                <w:t xml:space="preserve">Promulgation of maritime </w:t>
              </w:r>
              <w:commentRangeStart w:id="287"/>
              <w:commentRangeStart w:id="288"/>
              <w:r>
                <w:rPr>
                  <w:rFonts w:ascii="Calibri" w:hAnsi="Calibri"/>
                  <w:b w:val="0"/>
                  <w:sz w:val="22"/>
                  <w:szCs w:val="22"/>
                </w:rPr>
                <w:t xml:space="preserve">information </w:t>
              </w:r>
            </w:ins>
            <w:commentRangeEnd w:id="287"/>
            <w:ins w:id="289" w:author="Jillian Carson-Jackson" w:date="2021-03-25T18:13:00Z">
              <w:r w:rsidR="002D5AEC">
                <w:rPr>
                  <w:rStyle w:val="CommentReference"/>
                  <w:rFonts w:asciiTheme="minorHAnsi" w:eastAsiaTheme="minorHAnsi" w:hAnsiTheme="minorHAnsi"/>
                  <w:b w:val="0"/>
                </w:rPr>
                <w:commentReference w:id="287"/>
              </w:r>
            </w:ins>
            <w:commentRangeEnd w:id="288"/>
            <w:ins w:id="290" w:author="Jillian Carson-Jackson" w:date="2021-03-25T21:44:00Z">
              <w:r w:rsidR="0023513E">
                <w:rPr>
                  <w:rStyle w:val="CommentReference"/>
                  <w:rFonts w:asciiTheme="minorHAnsi" w:eastAsiaTheme="minorHAnsi" w:hAnsiTheme="minorHAnsi"/>
                  <w:b w:val="0"/>
                </w:rPr>
                <w:commentReference w:id="288"/>
              </w:r>
            </w:ins>
          </w:p>
          <w:p w14:paraId="33D70F04" w14:textId="77777777" w:rsidR="00AE275E" w:rsidRPr="00AE275E" w:rsidRDefault="00AE275E" w:rsidP="006D1686">
            <w:pPr>
              <w:pStyle w:val="Tablelevel1bold"/>
              <w:ind w:left="337"/>
              <w:rPr>
                <w:ins w:id="291" w:author="Jillian Carson-Jackson" w:date="2021-03-25T21:46:00Z"/>
                <w:rFonts w:ascii="Calibri" w:hAnsi="Calibri"/>
                <w:b w:val="0"/>
                <w:bCs/>
                <w:sz w:val="22"/>
                <w:szCs w:val="22"/>
              </w:rPr>
            </w:pPr>
            <w:ins w:id="292" w:author="Jillian Carson-Jackson" w:date="2021-03-25T21:46:00Z">
              <w:r w:rsidRPr="00AE275E">
                <w:rPr>
                  <w:rFonts w:ascii="Calibri" w:hAnsi="Calibri"/>
                  <w:b w:val="0"/>
                  <w:bCs/>
                  <w:sz w:val="22"/>
                  <w:szCs w:val="22"/>
                </w:rPr>
                <w:t>Notices to Mariners, ALRS and other nautical publications</w:t>
              </w:r>
              <w:commentRangeStart w:id="293"/>
              <w:commentRangeEnd w:id="293"/>
              <w:r w:rsidRPr="00AE275E">
                <w:rPr>
                  <w:rStyle w:val="CommentReference"/>
                  <w:rFonts w:asciiTheme="minorHAnsi" w:eastAsiaTheme="minorHAnsi" w:hAnsiTheme="minorHAnsi"/>
                  <w:b w:val="0"/>
                  <w:bCs/>
                </w:rPr>
                <w:commentReference w:id="293"/>
              </w:r>
            </w:ins>
          </w:p>
          <w:p w14:paraId="7845AF46" w14:textId="18A2AD17" w:rsidR="006D1686" w:rsidRDefault="006D1686" w:rsidP="006D1686">
            <w:pPr>
              <w:pStyle w:val="Tablelevel1bold"/>
              <w:ind w:left="337"/>
              <w:rPr>
                <w:ins w:id="294" w:author="Jillian Carson-Jackson" w:date="2021-01-30T20:54:00Z"/>
                <w:rFonts w:ascii="Calibri" w:hAnsi="Calibri"/>
                <w:b w:val="0"/>
                <w:sz w:val="22"/>
                <w:szCs w:val="22"/>
              </w:rPr>
            </w:pPr>
            <w:ins w:id="295" w:author="Jillian Carson-Jackson" w:date="2021-01-30T20:54:00Z">
              <w:r w:rsidRPr="006D1686">
                <w:rPr>
                  <w:rFonts w:ascii="Calibri" w:hAnsi="Calibri"/>
                  <w:b w:val="0"/>
                  <w:sz w:val="22"/>
                  <w:szCs w:val="22"/>
                </w:rPr>
                <w:t xml:space="preserve">Notices to Mariners </w:t>
              </w:r>
            </w:ins>
          </w:p>
          <w:p w14:paraId="24722BDE" w14:textId="77777777" w:rsidR="006D1686" w:rsidRDefault="006D1686" w:rsidP="006D1686">
            <w:pPr>
              <w:pStyle w:val="Tablelevel1bold"/>
              <w:ind w:left="337"/>
              <w:rPr>
                <w:ins w:id="296" w:author="Jillian Carson-Jackson" w:date="2021-01-30T20:55:00Z"/>
                <w:rFonts w:ascii="Calibri" w:hAnsi="Calibri"/>
                <w:b w:val="0"/>
                <w:sz w:val="22"/>
                <w:szCs w:val="22"/>
              </w:rPr>
            </w:pPr>
            <w:ins w:id="297" w:author="Jillian Carson-Jackson" w:date="2021-01-30T20:54:00Z">
              <w:r>
                <w:rPr>
                  <w:rFonts w:ascii="Calibri" w:hAnsi="Calibri"/>
                  <w:b w:val="0"/>
                  <w:sz w:val="22"/>
                  <w:szCs w:val="22"/>
                </w:rPr>
                <w:t>Admiralty List of Radio Signals</w:t>
              </w:r>
            </w:ins>
          </w:p>
          <w:p w14:paraId="13D669C1" w14:textId="27ED99C2" w:rsidR="006D1686" w:rsidRPr="006B0203" w:rsidRDefault="006D1686" w:rsidP="006D1686">
            <w:pPr>
              <w:pStyle w:val="Tablelevel1bold"/>
              <w:ind w:left="337"/>
              <w:rPr>
                <w:ins w:id="298" w:author="Jillian Carson-Jackson" w:date="2021-01-30T20:54:00Z"/>
                <w:rFonts w:ascii="Calibri" w:hAnsi="Calibri"/>
                <w:b w:val="0"/>
                <w:sz w:val="22"/>
                <w:szCs w:val="22"/>
              </w:rPr>
            </w:pPr>
            <w:ins w:id="299" w:author="Jillian Carson-Jackson" w:date="2021-01-30T20:55:00Z">
              <w:r>
                <w:rPr>
                  <w:rFonts w:ascii="Calibri" w:hAnsi="Calibri"/>
                  <w:b w:val="0"/>
                  <w:sz w:val="22"/>
                  <w:szCs w:val="22"/>
                </w:rPr>
                <w:t xml:space="preserve">Other </w:t>
              </w:r>
              <w:commentRangeStart w:id="300"/>
              <w:r>
                <w:rPr>
                  <w:rFonts w:ascii="Calibri" w:hAnsi="Calibri"/>
                  <w:b w:val="0"/>
                  <w:sz w:val="22"/>
                  <w:szCs w:val="22"/>
                </w:rPr>
                <w:t xml:space="preserve">publications. </w:t>
              </w:r>
            </w:ins>
            <w:commentRangeEnd w:id="285"/>
            <w:ins w:id="301" w:author="Jillian Carson-Jackson" w:date="2021-03-25T17:29:00Z">
              <w:r w:rsidR="001630D8">
                <w:rPr>
                  <w:rStyle w:val="CommentReference"/>
                  <w:rFonts w:asciiTheme="minorHAnsi" w:eastAsiaTheme="minorHAnsi" w:hAnsiTheme="minorHAnsi"/>
                  <w:b w:val="0"/>
                </w:rPr>
                <w:commentReference w:id="285"/>
              </w:r>
            </w:ins>
            <w:commentRangeEnd w:id="300"/>
            <w:ins w:id="302" w:author="Jillian Carson-Jackson" w:date="2021-03-25T18:04:00Z">
              <w:r w:rsidR="008736F9">
                <w:rPr>
                  <w:rStyle w:val="CommentReference"/>
                  <w:rFonts w:asciiTheme="minorHAnsi" w:eastAsiaTheme="minorHAnsi" w:hAnsiTheme="minorHAnsi"/>
                  <w:b w:val="0"/>
                </w:rPr>
                <w:commentReference w:id="300"/>
              </w:r>
            </w:ins>
          </w:p>
        </w:tc>
        <w:tc>
          <w:tcPr>
            <w:tcW w:w="3118" w:type="dxa"/>
            <w:shd w:val="clear" w:color="auto" w:fill="D9D9D9" w:themeFill="background1" w:themeFillShade="D9"/>
          </w:tcPr>
          <w:p w14:paraId="23A3D47A" w14:textId="77777777" w:rsidR="006D1686" w:rsidRPr="006B0203" w:rsidRDefault="006D1686" w:rsidP="00DB499E">
            <w:pPr>
              <w:pStyle w:val="Tablelevel2"/>
              <w:ind w:left="0"/>
              <w:jc w:val="center"/>
              <w:rPr>
                <w:ins w:id="303" w:author="Jillian Carson-Jackson" w:date="2021-01-30T20:54:00Z"/>
                <w:rFonts w:ascii="Calibri" w:hAnsi="Calibri"/>
                <w:sz w:val="22"/>
                <w:szCs w:val="22"/>
              </w:rPr>
            </w:pPr>
          </w:p>
        </w:tc>
        <w:tc>
          <w:tcPr>
            <w:tcW w:w="2835" w:type="dxa"/>
            <w:shd w:val="clear" w:color="auto" w:fill="D9D9D9" w:themeFill="background1" w:themeFillShade="D9"/>
          </w:tcPr>
          <w:p w14:paraId="5F1B0B1C" w14:textId="77777777" w:rsidR="006D1686" w:rsidRPr="006B0203" w:rsidRDefault="006D1686" w:rsidP="00DB499E">
            <w:pPr>
              <w:pStyle w:val="Tablelevel2"/>
              <w:ind w:left="0"/>
              <w:jc w:val="center"/>
              <w:rPr>
                <w:ins w:id="304" w:author="Jillian Carson-Jackson" w:date="2021-01-30T20:54:00Z"/>
                <w:rFonts w:ascii="Calibri" w:hAnsi="Calibri"/>
                <w:sz w:val="22"/>
                <w:szCs w:val="22"/>
              </w:rPr>
            </w:pPr>
          </w:p>
        </w:tc>
      </w:tr>
      <w:tr w:rsidR="00094CED" w:rsidRPr="006B0203" w14:paraId="70078931" w14:textId="77777777" w:rsidTr="00094CED">
        <w:trPr>
          <w:cantSplit/>
          <w:trHeight w:hRule="exact" w:val="460"/>
          <w:jc w:val="center"/>
          <w:ins w:id="305" w:author="Jillian Carson-Jackson" w:date="2021-03-25T21:47:00Z"/>
        </w:trPr>
        <w:tc>
          <w:tcPr>
            <w:tcW w:w="8330" w:type="dxa"/>
            <w:shd w:val="clear" w:color="auto" w:fill="D9D9D9" w:themeFill="background1" w:themeFillShade="D9"/>
          </w:tcPr>
          <w:p w14:paraId="79D76A57" w14:textId="3A975474" w:rsidR="00094CED" w:rsidRDefault="00094CED" w:rsidP="00DB499E">
            <w:pPr>
              <w:pStyle w:val="Tablelevel1bold"/>
              <w:rPr>
                <w:ins w:id="306" w:author="Jillian Carson-Jackson" w:date="2021-03-25T21:47:00Z"/>
                <w:rFonts w:ascii="Calibri" w:hAnsi="Calibri"/>
                <w:b w:val="0"/>
                <w:sz w:val="22"/>
                <w:szCs w:val="22"/>
              </w:rPr>
            </w:pPr>
            <w:ins w:id="307" w:author="Jillian Carson-Jackson" w:date="2021-03-25T21:47:00Z">
              <w:r>
                <w:rPr>
                  <w:rFonts w:ascii="Calibri" w:hAnsi="Calibri"/>
                  <w:b w:val="0"/>
                  <w:sz w:val="22"/>
                  <w:szCs w:val="22"/>
                </w:rPr>
                <w:t>[verb statement at level 3</w:t>
              </w:r>
            </w:ins>
            <w:ins w:id="308" w:author="Jillian Carson-Jackson" w:date="2021-03-25T21:56:00Z">
              <w:r w:rsidR="00560022">
                <w:rPr>
                  <w:rFonts w:ascii="Calibri" w:hAnsi="Calibri"/>
                  <w:b w:val="0"/>
                  <w:sz w:val="22"/>
                  <w:szCs w:val="22"/>
                </w:rPr>
                <w:t xml:space="preserve"> or 2?</w:t>
              </w:r>
            </w:ins>
            <w:ins w:id="309" w:author="Jillian Carson-Jackson" w:date="2021-03-25T21:47:00Z">
              <w:r>
                <w:rPr>
                  <w:rFonts w:ascii="Calibri" w:hAnsi="Calibri"/>
                  <w:b w:val="0"/>
                  <w:sz w:val="22"/>
                  <w:szCs w:val="22"/>
                </w:rPr>
                <w:t>]</w:t>
              </w:r>
            </w:ins>
          </w:p>
        </w:tc>
        <w:tc>
          <w:tcPr>
            <w:tcW w:w="3118" w:type="dxa"/>
            <w:shd w:val="clear" w:color="auto" w:fill="D9D9D9" w:themeFill="background1" w:themeFillShade="D9"/>
          </w:tcPr>
          <w:p w14:paraId="581792A0" w14:textId="77777777" w:rsidR="00094CED" w:rsidRPr="006B0203" w:rsidRDefault="00094CED" w:rsidP="00DB499E">
            <w:pPr>
              <w:pStyle w:val="Tablelevel2"/>
              <w:ind w:left="0"/>
              <w:jc w:val="center"/>
              <w:rPr>
                <w:ins w:id="310" w:author="Jillian Carson-Jackson" w:date="2021-03-25T21:47:00Z"/>
                <w:rFonts w:ascii="Calibri" w:hAnsi="Calibri"/>
                <w:sz w:val="22"/>
                <w:szCs w:val="22"/>
              </w:rPr>
            </w:pPr>
          </w:p>
        </w:tc>
        <w:tc>
          <w:tcPr>
            <w:tcW w:w="2835" w:type="dxa"/>
            <w:shd w:val="clear" w:color="auto" w:fill="D9D9D9" w:themeFill="background1" w:themeFillShade="D9"/>
          </w:tcPr>
          <w:p w14:paraId="1B60EA41" w14:textId="77777777" w:rsidR="00094CED" w:rsidRPr="006B0203" w:rsidRDefault="00094CED" w:rsidP="00DB499E">
            <w:pPr>
              <w:pStyle w:val="Tablelevel2"/>
              <w:ind w:left="0"/>
              <w:jc w:val="center"/>
              <w:rPr>
                <w:ins w:id="311" w:author="Jillian Carson-Jackson" w:date="2021-03-25T21:47:00Z"/>
                <w:rFonts w:ascii="Calibri" w:hAnsi="Calibri"/>
                <w:sz w:val="22"/>
                <w:szCs w:val="22"/>
              </w:rPr>
            </w:pPr>
          </w:p>
        </w:tc>
      </w:tr>
      <w:tr w:rsidR="00D2783E" w:rsidRPr="006B0203" w14:paraId="6094D47F" w14:textId="77777777" w:rsidTr="00300441">
        <w:trPr>
          <w:cantSplit/>
          <w:trHeight w:hRule="exact" w:val="3592"/>
          <w:jc w:val="center"/>
        </w:trPr>
        <w:tc>
          <w:tcPr>
            <w:tcW w:w="8330" w:type="dxa"/>
            <w:shd w:val="clear" w:color="auto" w:fill="D9D9D9" w:themeFill="background1" w:themeFillShade="D9"/>
          </w:tcPr>
          <w:p w14:paraId="4213D449" w14:textId="1AA6C276" w:rsidR="00D2783E" w:rsidRPr="006B0203" w:rsidRDefault="00D2783E" w:rsidP="00DB499E">
            <w:pPr>
              <w:pStyle w:val="Tablelevel1bold"/>
              <w:rPr>
                <w:rFonts w:ascii="Calibri" w:hAnsi="Calibri"/>
                <w:b w:val="0"/>
                <w:sz w:val="22"/>
                <w:szCs w:val="22"/>
              </w:rPr>
            </w:pPr>
            <w:commentRangeStart w:id="312"/>
            <w:r w:rsidRPr="006B0203">
              <w:rPr>
                <w:rFonts w:ascii="Calibri" w:hAnsi="Calibri"/>
                <w:b w:val="0"/>
                <w:sz w:val="22"/>
                <w:szCs w:val="22"/>
              </w:rPr>
              <w:t>Legal liabilities of VTS functions</w:t>
            </w:r>
            <w:commentRangeEnd w:id="312"/>
            <w:r w:rsidR="00331E1C">
              <w:rPr>
                <w:rStyle w:val="CommentReference"/>
                <w:rFonts w:asciiTheme="minorHAnsi" w:eastAsiaTheme="minorHAnsi" w:hAnsiTheme="minorHAnsi"/>
                <w:b w:val="0"/>
              </w:rPr>
              <w:commentReference w:id="312"/>
            </w:r>
            <w:ins w:id="313" w:author="Jillian Carson-Jackson" w:date="2021-03-25T21:55:00Z">
              <w:r w:rsidR="00A968F6">
                <w:rPr>
                  <w:rFonts w:ascii="Calibri" w:hAnsi="Calibri"/>
                  <w:b w:val="0"/>
                  <w:sz w:val="22"/>
                  <w:szCs w:val="22"/>
                </w:rPr>
                <w:t xml:space="preserve">  </w:t>
              </w:r>
            </w:ins>
          </w:p>
          <w:p w14:paraId="0DC3DF5F" w14:textId="1BB68C41" w:rsidR="00D2783E" w:rsidRPr="006B0203" w:rsidRDefault="00D2783E" w:rsidP="00DB499E">
            <w:pPr>
              <w:pStyle w:val="Tablelevel2"/>
              <w:rPr>
                <w:rFonts w:ascii="Calibri" w:hAnsi="Calibri"/>
                <w:sz w:val="22"/>
                <w:szCs w:val="22"/>
              </w:rPr>
            </w:pPr>
            <w:r w:rsidRPr="006B0203">
              <w:rPr>
                <w:rFonts w:ascii="Calibri" w:hAnsi="Calibri"/>
                <w:sz w:val="22"/>
                <w:szCs w:val="22"/>
              </w:rPr>
              <w:t xml:space="preserve">Extent of </w:t>
            </w:r>
            <w:commentRangeStart w:id="314"/>
            <w:commentRangeStart w:id="315"/>
            <w:del w:id="316" w:author="Jillian Carson-Jackson" w:date="2021-03-25T21:48:00Z">
              <w:r w:rsidRPr="006B0203" w:rsidDel="00470876">
                <w:rPr>
                  <w:rFonts w:ascii="Calibri" w:hAnsi="Calibri"/>
                  <w:sz w:val="22"/>
                  <w:szCs w:val="22"/>
                </w:rPr>
                <w:delText>competence</w:delText>
              </w:r>
              <w:commentRangeEnd w:id="314"/>
              <w:r w:rsidR="0015575B" w:rsidDel="00470876">
                <w:rPr>
                  <w:rStyle w:val="CommentReference"/>
                  <w:rFonts w:asciiTheme="minorHAnsi" w:eastAsiaTheme="minorHAnsi" w:hAnsiTheme="minorHAnsi"/>
                </w:rPr>
                <w:commentReference w:id="314"/>
              </w:r>
              <w:commentRangeEnd w:id="315"/>
              <w:r w:rsidR="001E0BA6" w:rsidDel="00470876">
                <w:rPr>
                  <w:rStyle w:val="CommentReference"/>
                  <w:rFonts w:asciiTheme="minorHAnsi" w:eastAsiaTheme="minorHAnsi" w:hAnsiTheme="minorHAnsi"/>
                </w:rPr>
                <w:commentReference w:id="315"/>
              </w:r>
              <w:r w:rsidRPr="006B0203" w:rsidDel="00470876">
                <w:rPr>
                  <w:rFonts w:ascii="Calibri" w:hAnsi="Calibri"/>
                  <w:sz w:val="22"/>
                  <w:szCs w:val="22"/>
                </w:rPr>
                <w:delText xml:space="preserve">, </w:delText>
              </w:r>
            </w:del>
            <w:r w:rsidRPr="006B0203">
              <w:rPr>
                <w:rFonts w:ascii="Calibri" w:hAnsi="Calibri"/>
                <w:sz w:val="22"/>
                <w:szCs w:val="22"/>
              </w:rPr>
              <w:t>authority and responsibility</w:t>
            </w:r>
          </w:p>
          <w:p w14:paraId="2E5CF3BD" w14:textId="77777777" w:rsidR="00D2783E" w:rsidRPr="006B0203" w:rsidRDefault="00D2783E" w:rsidP="00D678F8">
            <w:pPr>
              <w:pStyle w:val="Tablelevel2"/>
              <w:ind w:left="697"/>
              <w:rPr>
                <w:rFonts w:ascii="Calibri" w:hAnsi="Calibri"/>
                <w:sz w:val="22"/>
                <w:szCs w:val="22"/>
              </w:rPr>
            </w:pPr>
            <w:r w:rsidRPr="006B0203">
              <w:rPr>
                <w:rFonts w:ascii="Calibri" w:hAnsi="Calibri"/>
                <w:sz w:val="22"/>
                <w:szCs w:val="22"/>
              </w:rPr>
              <w:t>Competent authority</w:t>
            </w:r>
          </w:p>
          <w:p w14:paraId="3EFF644A" w14:textId="62CFA715" w:rsidR="00D2783E" w:rsidRPr="006B0203" w:rsidRDefault="00D2783E" w:rsidP="00D678F8">
            <w:pPr>
              <w:pStyle w:val="Tablelevel2"/>
              <w:ind w:left="697"/>
              <w:rPr>
                <w:rFonts w:ascii="Calibri" w:hAnsi="Calibri"/>
                <w:sz w:val="22"/>
                <w:szCs w:val="22"/>
              </w:rPr>
            </w:pPr>
            <w:r w:rsidRPr="006B0203">
              <w:rPr>
                <w:rFonts w:ascii="Calibri" w:hAnsi="Calibri"/>
                <w:sz w:val="22"/>
                <w:szCs w:val="22"/>
              </w:rPr>
              <w:t xml:space="preserve">VTS </w:t>
            </w:r>
            <w:commentRangeStart w:id="317"/>
            <w:del w:id="318" w:author="Jillian Carson-Jackson" w:date="2021-03-25T17:31:00Z">
              <w:r w:rsidRPr="006B0203" w:rsidDel="00F070AF">
                <w:rPr>
                  <w:rFonts w:ascii="Calibri" w:hAnsi="Calibri"/>
                  <w:sz w:val="22"/>
                  <w:szCs w:val="22"/>
                </w:rPr>
                <w:delText>authority</w:delText>
              </w:r>
            </w:del>
            <w:ins w:id="319" w:author="Jillian Carson-Jackson" w:date="2021-03-25T17:31:00Z">
              <w:r w:rsidR="00F070AF">
                <w:rPr>
                  <w:rFonts w:ascii="Calibri" w:hAnsi="Calibri"/>
                  <w:sz w:val="22"/>
                  <w:szCs w:val="22"/>
                </w:rPr>
                <w:t>provider</w:t>
              </w:r>
            </w:ins>
            <w:commentRangeEnd w:id="317"/>
            <w:ins w:id="320" w:author="Jillian Carson-Jackson" w:date="2021-03-25T17:32:00Z">
              <w:r w:rsidR="00F070AF">
                <w:rPr>
                  <w:rStyle w:val="CommentReference"/>
                  <w:rFonts w:asciiTheme="minorHAnsi" w:eastAsiaTheme="minorHAnsi" w:hAnsiTheme="minorHAnsi"/>
                </w:rPr>
                <w:commentReference w:id="317"/>
              </w:r>
            </w:ins>
          </w:p>
          <w:p w14:paraId="66B7416C" w14:textId="79697F43" w:rsidR="00D2783E" w:rsidRDefault="00300441" w:rsidP="00D678F8">
            <w:pPr>
              <w:pStyle w:val="Tablelevel2"/>
              <w:ind w:left="697"/>
              <w:rPr>
                <w:ins w:id="321" w:author="Jillian Carson-Jackson" w:date="2021-03-25T21:51:00Z"/>
                <w:rFonts w:ascii="Calibri" w:hAnsi="Calibri"/>
                <w:sz w:val="22"/>
                <w:szCs w:val="22"/>
              </w:rPr>
            </w:pPr>
            <w:ins w:id="322" w:author="Jillian Carson-Jackson" w:date="2021-03-25T21:51:00Z">
              <w:r>
                <w:rPr>
                  <w:rFonts w:ascii="Calibri" w:hAnsi="Calibri"/>
                  <w:sz w:val="22"/>
                  <w:szCs w:val="22"/>
                </w:rPr>
                <w:t xml:space="preserve">VTS </w:t>
              </w:r>
            </w:ins>
            <w:r w:rsidR="00D2783E" w:rsidRPr="006B0203">
              <w:rPr>
                <w:rFonts w:ascii="Calibri" w:hAnsi="Calibri"/>
                <w:sz w:val="22"/>
                <w:szCs w:val="22"/>
              </w:rPr>
              <w:t>Personnel</w:t>
            </w:r>
          </w:p>
          <w:p w14:paraId="6259CB22" w14:textId="23CB4B60" w:rsidR="00300441" w:rsidRDefault="00300441" w:rsidP="00D678F8">
            <w:pPr>
              <w:pStyle w:val="Tablelevel2"/>
              <w:ind w:left="697"/>
              <w:rPr>
                <w:ins w:id="323" w:author="Jillian Carson-Jackson" w:date="2021-03-25T21:51:00Z"/>
                <w:rFonts w:ascii="Calibri" w:hAnsi="Calibri"/>
                <w:sz w:val="22"/>
                <w:szCs w:val="22"/>
              </w:rPr>
            </w:pPr>
          </w:p>
          <w:p w14:paraId="082BBC39" w14:textId="77777777" w:rsidR="00300441" w:rsidRPr="00300441" w:rsidRDefault="00300441" w:rsidP="00300441">
            <w:pPr>
              <w:pStyle w:val="Tablelevel2"/>
              <w:ind w:left="697"/>
              <w:rPr>
                <w:ins w:id="324" w:author="Jillian Carson-Jackson" w:date="2021-03-25T21:51:00Z"/>
                <w:rFonts w:ascii="Calibri" w:hAnsi="Calibri"/>
                <w:sz w:val="22"/>
                <w:szCs w:val="22"/>
              </w:rPr>
            </w:pPr>
            <w:ins w:id="325" w:author="Jillian Carson-Jackson" w:date="2021-03-25T21:51:00Z">
              <w:r w:rsidRPr="00300441">
                <w:rPr>
                  <w:rFonts w:ascii="Calibri" w:hAnsi="Calibri"/>
                  <w:sz w:val="22"/>
                  <w:szCs w:val="22"/>
                </w:rPr>
                <w:t>- Routine operations</w:t>
              </w:r>
            </w:ins>
          </w:p>
          <w:p w14:paraId="10E093ED" w14:textId="768CB13B" w:rsidR="00300441" w:rsidRPr="00300441" w:rsidRDefault="00300441" w:rsidP="00300441">
            <w:pPr>
              <w:pStyle w:val="Tablelevel2"/>
              <w:ind w:left="697"/>
              <w:rPr>
                <w:ins w:id="326" w:author="Jillian Carson-Jackson" w:date="2021-03-25T21:51:00Z"/>
                <w:rFonts w:ascii="Calibri" w:hAnsi="Calibri"/>
                <w:sz w:val="22"/>
                <w:szCs w:val="22"/>
              </w:rPr>
            </w:pPr>
            <w:ins w:id="327" w:author="Jillian Carson-Jackson" w:date="2021-03-25T21:51:00Z">
              <w:r w:rsidRPr="00300441">
                <w:rPr>
                  <w:rFonts w:ascii="Calibri" w:hAnsi="Calibri"/>
                  <w:sz w:val="22"/>
                  <w:szCs w:val="22"/>
                </w:rPr>
                <w:t>- Incidents</w:t>
              </w:r>
            </w:ins>
            <w:ins w:id="328" w:author="Jillian Carson-Jackson" w:date="2021-03-25T21:52:00Z">
              <w:r w:rsidR="00DF5C68">
                <w:rPr>
                  <w:rFonts w:ascii="Calibri" w:hAnsi="Calibri"/>
                  <w:sz w:val="22"/>
                  <w:szCs w:val="22"/>
                </w:rPr>
                <w:t xml:space="preserve"> </w:t>
              </w:r>
            </w:ins>
            <w:ins w:id="329" w:author="Jillian Carson-Jackson" w:date="2021-03-25T21:54:00Z">
              <w:r w:rsidR="00312192">
                <w:rPr>
                  <w:rFonts w:ascii="Calibri" w:hAnsi="Calibri"/>
                  <w:sz w:val="22"/>
                  <w:szCs w:val="22"/>
                </w:rPr>
                <w:t xml:space="preserve">/ </w:t>
              </w:r>
            </w:ins>
            <w:commentRangeStart w:id="330"/>
            <w:ins w:id="331" w:author="Jillian Carson-Jackson" w:date="2021-03-25T21:52:00Z">
              <w:r w:rsidR="00DF5C68">
                <w:rPr>
                  <w:rFonts w:ascii="Calibri" w:hAnsi="Calibri"/>
                  <w:sz w:val="22"/>
                  <w:szCs w:val="22"/>
                </w:rPr>
                <w:t>Emergency</w:t>
              </w:r>
            </w:ins>
            <w:ins w:id="332" w:author="Jillian Carson-Jackson" w:date="2021-03-25T21:54:00Z">
              <w:r w:rsidR="00312192">
                <w:rPr>
                  <w:rFonts w:ascii="Calibri" w:hAnsi="Calibri"/>
                  <w:sz w:val="22"/>
                  <w:szCs w:val="22"/>
                </w:rPr>
                <w:t xml:space="preserve"> response</w:t>
              </w:r>
              <w:commentRangeEnd w:id="330"/>
              <w:r w:rsidR="00312192">
                <w:rPr>
                  <w:rStyle w:val="CommentReference"/>
                  <w:rFonts w:asciiTheme="minorHAnsi" w:eastAsiaTheme="minorHAnsi" w:hAnsiTheme="minorHAnsi"/>
                </w:rPr>
                <w:commentReference w:id="330"/>
              </w:r>
            </w:ins>
          </w:p>
          <w:p w14:paraId="1297ADF0" w14:textId="77777777" w:rsidR="00300441" w:rsidRPr="00300441" w:rsidRDefault="00300441" w:rsidP="00300441">
            <w:pPr>
              <w:pStyle w:val="Tablelevel2"/>
              <w:ind w:left="697"/>
              <w:rPr>
                <w:ins w:id="333" w:author="Jillian Carson-Jackson" w:date="2021-03-25T21:51:00Z"/>
                <w:rFonts w:ascii="Calibri" w:hAnsi="Calibri"/>
                <w:sz w:val="22"/>
                <w:szCs w:val="22"/>
              </w:rPr>
            </w:pPr>
            <w:ins w:id="334" w:author="Jillian Carson-Jackson" w:date="2021-03-25T21:51:00Z">
              <w:r w:rsidRPr="00300441">
                <w:rPr>
                  <w:rFonts w:ascii="Calibri" w:hAnsi="Calibri"/>
                  <w:sz w:val="22"/>
                  <w:szCs w:val="22"/>
                </w:rPr>
                <w:t>- Accuracy of information promulgated</w:t>
              </w:r>
            </w:ins>
          </w:p>
          <w:p w14:paraId="49177352" w14:textId="5FF88490" w:rsidR="00300441" w:rsidRDefault="00300441" w:rsidP="00300441">
            <w:pPr>
              <w:pStyle w:val="Tablelevel2"/>
              <w:ind w:left="697"/>
              <w:rPr>
                <w:ins w:id="335" w:author="Jillian Carson-Jackson" w:date="2021-03-25T21:51:00Z"/>
                <w:rFonts w:ascii="Calibri" w:hAnsi="Calibri"/>
                <w:sz w:val="22"/>
                <w:szCs w:val="22"/>
              </w:rPr>
            </w:pPr>
            <w:ins w:id="336" w:author="Jillian Carson-Jackson" w:date="2021-03-25T21:51:00Z">
              <w:r w:rsidRPr="00300441">
                <w:rPr>
                  <w:rFonts w:ascii="Calibri" w:hAnsi="Calibri"/>
                  <w:sz w:val="22"/>
                  <w:szCs w:val="22"/>
                </w:rPr>
                <w:t>- Requirements and limitations of their authority</w:t>
              </w:r>
            </w:ins>
          </w:p>
          <w:p w14:paraId="66E0E8AC" w14:textId="79256CD5" w:rsidR="00300441" w:rsidRPr="006B0203" w:rsidRDefault="008D677A" w:rsidP="00D678F8">
            <w:pPr>
              <w:pStyle w:val="Tablelevel2"/>
              <w:ind w:left="697"/>
              <w:rPr>
                <w:rFonts w:ascii="Calibri" w:hAnsi="Calibri"/>
                <w:sz w:val="22"/>
                <w:szCs w:val="22"/>
              </w:rPr>
            </w:pPr>
            <w:ins w:id="337" w:author="Jillian Carson-Jackson" w:date="2021-03-25T21:57:00Z">
              <w:r>
                <w:rPr>
                  <w:rFonts w:ascii="Calibri" w:hAnsi="Calibri"/>
                  <w:sz w:val="22"/>
                  <w:szCs w:val="22"/>
                </w:rPr>
                <w:t>[</w:t>
              </w:r>
              <w:r w:rsidR="006E4826" w:rsidRPr="006F79DB">
                <w:rPr>
                  <w:rFonts w:ascii="Calibri" w:hAnsi="Calibri"/>
                  <w:sz w:val="22"/>
                  <w:szCs w:val="22"/>
                  <w:highlight w:val="yellow"/>
                </w:rPr>
                <w:t xml:space="preserve">discussion – included concept of legal, civil, administrative and </w:t>
              </w:r>
            </w:ins>
            <w:ins w:id="338" w:author="Jillian Carson-Jackson" w:date="2021-03-25T21:58:00Z">
              <w:r w:rsidR="006E4826" w:rsidRPr="006F79DB">
                <w:rPr>
                  <w:rFonts w:ascii="Calibri" w:hAnsi="Calibri"/>
                  <w:sz w:val="22"/>
                  <w:szCs w:val="22"/>
                  <w:highlight w:val="yellow"/>
                </w:rPr>
                <w:t>criminal</w:t>
              </w:r>
              <w:r w:rsidR="006E4826">
                <w:rPr>
                  <w:rFonts w:ascii="Calibri" w:hAnsi="Calibri"/>
                  <w:sz w:val="22"/>
                  <w:szCs w:val="22"/>
                </w:rPr>
                <w:t>]</w:t>
              </w:r>
            </w:ins>
          </w:p>
          <w:p w14:paraId="1F55C492" w14:textId="77777777" w:rsidR="00D2783E" w:rsidRPr="006B0203" w:rsidRDefault="00D2783E" w:rsidP="00DB499E">
            <w:pPr>
              <w:pStyle w:val="BodyText"/>
              <w:rPr>
                <w:rFonts w:ascii="Calibri" w:hAnsi="Calibri"/>
                <w:szCs w:val="22"/>
              </w:rPr>
            </w:pPr>
          </w:p>
        </w:tc>
        <w:tc>
          <w:tcPr>
            <w:tcW w:w="3118" w:type="dxa"/>
            <w:shd w:val="clear" w:color="auto" w:fill="D9D9D9" w:themeFill="background1" w:themeFillShade="D9"/>
          </w:tcPr>
          <w:p w14:paraId="3862E3F0"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44CF524B" w14:textId="77777777" w:rsidR="00D2783E" w:rsidRPr="006B0203" w:rsidRDefault="00D2783E" w:rsidP="00DB499E">
            <w:pPr>
              <w:pStyle w:val="Tablelevel2"/>
              <w:ind w:left="0"/>
              <w:jc w:val="center"/>
              <w:rPr>
                <w:rFonts w:ascii="Calibri" w:hAnsi="Calibri"/>
                <w:sz w:val="22"/>
                <w:szCs w:val="22"/>
              </w:rPr>
            </w:pPr>
          </w:p>
        </w:tc>
      </w:tr>
      <w:tr w:rsidR="00D2783E" w:rsidRPr="006B0203" w14:paraId="44A295AB" w14:textId="77777777" w:rsidTr="00575E73">
        <w:trPr>
          <w:cantSplit/>
          <w:trHeight w:hRule="exact" w:val="340"/>
          <w:jc w:val="center"/>
        </w:trPr>
        <w:tc>
          <w:tcPr>
            <w:tcW w:w="8330" w:type="dxa"/>
            <w:shd w:val="clear" w:color="auto" w:fill="D9D9D9" w:themeFill="background1" w:themeFillShade="D9"/>
          </w:tcPr>
          <w:p w14:paraId="48A8F064" w14:textId="3E497C78" w:rsidR="00D2783E" w:rsidRPr="006B0203" w:rsidRDefault="00D2783E" w:rsidP="00DB499E">
            <w:pPr>
              <w:pStyle w:val="Tablelevel1"/>
              <w:rPr>
                <w:rFonts w:ascii="Calibri" w:hAnsi="Calibri"/>
                <w:szCs w:val="22"/>
                <w:lang w:eastAsia="en-GB"/>
              </w:rPr>
            </w:pPr>
            <w:commentRangeStart w:id="339"/>
            <w:commentRangeStart w:id="340"/>
            <w:del w:id="341" w:author="Jillian Carson-Jackson" w:date="2021-03-25T21:48:00Z">
              <w:r w:rsidRPr="006B0203" w:rsidDel="00470876">
                <w:rPr>
                  <w:rFonts w:ascii="Calibri" w:hAnsi="Calibri"/>
                  <w:szCs w:val="22"/>
                  <w:lang w:eastAsia="en-GB"/>
                </w:rPr>
                <w:delText xml:space="preserve">Carriage of relevant ship certificates </w:delText>
              </w:r>
              <w:commentRangeEnd w:id="339"/>
              <w:r w:rsidR="00590C8F" w:rsidDel="00470876">
                <w:rPr>
                  <w:rStyle w:val="CommentReference"/>
                  <w:rFonts w:asciiTheme="minorHAnsi" w:eastAsiaTheme="minorHAnsi" w:hAnsiTheme="minorHAnsi"/>
                  <w:lang w:eastAsia="en-GB"/>
                </w:rPr>
                <w:commentReference w:id="339"/>
              </w:r>
              <w:commentRangeEnd w:id="340"/>
              <w:r w:rsidR="003E7226" w:rsidDel="00470876">
                <w:rPr>
                  <w:rStyle w:val="CommentReference"/>
                  <w:rFonts w:asciiTheme="minorHAnsi" w:eastAsiaTheme="minorHAnsi" w:hAnsiTheme="minorHAnsi"/>
                  <w:lang w:eastAsia="en-GB"/>
                </w:rPr>
                <w:commentReference w:id="340"/>
              </w:r>
            </w:del>
          </w:p>
        </w:tc>
        <w:tc>
          <w:tcPr>
            <w:tcW w:w="3118" w:type="dxa"/>
            <w:shd w:val="clear" w:color="auto" w:fill="D9D9D9" w:themeFill="background1" w:themeFillShade="D9"/>
          </w:tcPr>
          <w:p w14:paraId="141B0785"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6BFC2EF6" w14:textId="77777777" w:rsidR="00D2783E" w:rsidRPr="006B0203" w:rsidRDefault="00D2783E" w:rsidP="00DB499E">
            <w:pPr>
              <w:pStyle w:val="Tablelevel2"/>
              <w:ind w:left="0"/>
              <w:jc w:val="center"/>
              <w:rPr>
                <w:rFonts w:ascii="Calibri" w:hAnsi="Calibri"/>
                <w:sz w:val="22"/>
                <w:szCs w:val="22"/>
              </w:rPr>
            </w:pPr>
          </w:p>
        </w:tc>
      </w:tr>
      <w:tr w:rsidR="00D2783E" w:rsidRPr="006B0203" w14:paraId="3A92656E" w14:textId="77777777" w:rsidTr="00575E73">
        <w:trPr>
          <w:cantSplit/>
          <w:trHeight w:hRule="exact" w:val="467"/>
          <w:jc w:val="center"/>
        </w:trPr>
        <w:tc>
          <w:tcPr>
            <w:tcW w:w="8330" w:type="dxa"/>
            <w:shd w:val="clear" w:color="auto" w:fill="D9D9D9" w:themeFill="background1" w:themeFillShade="D9"/>
            <w:vAlign w:val="center"/>
          </w:tcPr>
          <w:p w14:paraId="2C54962B" w14:textId="77777777" w:rsidR="00D2783E" w:rsidRPr="006B0203" w:rsidRDefault="00D2783E" w:rsidP="00DB499E">
            <w:pPr>
              <w:pStyle w:val="Tablelevel1bold"/>
              <w:rPr>
                <w:rFonts w:ascii="Calibri" w:hAnsi="Calibri"/>
                <w:sz w:val="22"/>
                <w:szCs w:val="22"/>
              </w:rPr>
            </w:pPr>
            <w:r w:rsidRPr="006B0203">
              <w:rPr>
                <w:rFonts w:ascii="Calibri" w:hAnsi="Calibri"/>
                <w:sz w:val="22"/>
                <w:szCs w:val="22"/>
              </w:rPr>
              <w:t>Roles and responsibilities</w:t>
            </w:r>
          </w:p>
        </w:tc>
        <w:tc>
          <w:tcPr>
            <w:tcW w:w="3118" w:type="dxa"/>
            <w:shd w:val="clear" w:color="auto" w:fill="D9D9D9" w:themeFill="background1" w:themeFillShade="D9"/>
          </w:tcPr>
          <w:p w14:paraId="4411A951"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74995D04" w14:textId="77777777" w:rsidR="00D2783E" w:rsidRPr="006B0203" w:rsidRDefault="00D2783E" w:rsidP="00DB499E">
            <w:pPr>
              <w:pStyle w:val="Tablelevel2"/>
              <w:ind w:left="0"/>
              <w:jc w:val="center"/>
              <w:rPr>
                <w:rFonts w:ascii="Calibri" w:hAnsi="Calibri"/>
                <w:sz w:val="22"/>
                <w:szCs w:val="22"/>
              </w:rPr>
            </w:pPr>
          </w:p>
        </w:tc>
      </w:tr>
      <w:tr w:rsidR="00D2783E" w:rsidRPr="006B0203" w14:paraId="35C79282" w14:textId="77777777" w:rsidTr="00575E73">
        <w:trPr>
          <w:cantSplit/>
          <w:trHeight w:hRule="exact" w:val="568"/>
          <w:jc w:val="center"/>
        </w:trPr>
        <w:tc>
          <w:tcPr>
            <w:tcW w:w="8330" w:type="dxa"/>
            <w:shd w:val="clear" w:color="auto" w:fill="D9D9D9" w:themeFill="background1" w:themeFillShade="D9"/>
          </w:tcPr>
          <w:p w14:paraId="5F0FE264" w14:textId="77777777" w:rsidR="00D2783E" w:rsidRDefault="00D2783E" w:rsidP="00DB499E">
            <w:pPr>
              <w:pStyle w:val="Tablelevel1"/>
              <w:rPr>
                <w:ins w:id="342" w:author="Jillian Carson-Jackson" w:date="2021-04-21T20:07:00Z"/>
                <w:rFonts w:ascii="Calibri" w:hAnsi="Calibri"/>
                <w:i/>
                <w:szCs w:val="22"/>
                <w:lang w:eastAsia="en-GB"/>
              </w:rPr>
            </w:pPr>
            <w:del w:id="343" w:author="Jillian Carson-Jackson" w:date="2021-03-25T21:49:00Z">
              <w:r w:rsidRPr="006B0203" w:rsidDel="00470876">
                <w:rPr>
                  <w:rFonts w:ascii="Calibri" w:hAnsi="Calibri"/>
                  <w:i/>
                  <w:szCs w:val="22"/>
                  <w:lang w:eastAsia="en-GB"/>
                </w:rPr>
                <w:delText xml:space="preserve">Explain </w:delText>
              </w:r>
            </w:del>
            <w:ins w:id="344" w:author="Jillian Carson-Jackson" w:date="2021-03-25T21:49:00Z">
              <w:r w:rsidR="00470876">
                <w:rPr>
                  <w:rFonts w:ascii="Calibri" w:hAnsi="Calibri"/>
                  <w:i/>
                  <w:szCs w:val="22"/>
                  <w:lang w:eastAsia="en-GB"/>
                </w:rPr>
                <w:t>Identify</w:t>
              </w:r>
              <w:r w:rsidR="00470876" w:rsidRPr="006B0203">
                <w:rPr>
                  <w:rFonts w:ascii="Calibri" w:hAnsi="Calibri"/>
                  <w:i/>
                  <w:szCs w:val="22"/>
                  <w:lang w:eastAsia="en-GB"/>
                </w:rPr>
                <w:t xml:space="preserve"> </w:t>
              </w:r>
            </w:ins>
            <w:r w:rsidRPr="006B0203">
              <w:rPr>
                <w:rFonts w:ascii="Calibri" w:hAnsi="Calibri"/>
                <w:i/>
                <w:szCs w:val="22"/>
                <w:lang w:eastAsia="en-GB"/>
              </w:rPr>
              <w:t>the roles, responsibilities of and relationships between ship masters, marine pilots, VTS and allied services</w:t>
            </w:r>
          </w:p>
          <w:p w14:paraId="11B3AE62" w14:textId="77777777" w:rsidR="00364856" w:rsidRPr="00364856" w:rsidRDefault="00364856" w:rsidP="00364856">
            <w:pPr>
              <w:rPr>
                <w:ins w:id="345" w:author="Jillian Carson-Jackson" w:date="2021-04-21T20:07:00Z"/>
              </w:rPr>
            </w:pPr>
          </w:p>
          <w:p w14:paraId="63B46C25" w14:textId="77777777" w:rsidR="00364856" w:rsidRPr="00364856" w:rsidRDefault="00364856" w:rsidP="00364856">
            <w:pPr>
              <w:rPr>
                <w:ins w:id="346" w:author="Jillian Carson-Jackson" w:date="2021-04-21T20:07:00Z"/>
              </w:rPr>
            </w:pPr>
          </w:p>
          <w:p w14:paraId="3CFDCF42" w14:textId="77777777" w:rsidR="00364856" w:rsidRPr="00364856" w:rsidRDefault="00364856" w:rsidP="00364856">
            <w:pPr>
              <w:rPr>
                <w:ins w:id="347" w:author="Jillian Carson-Jackson" w:date="2021-04-21T20:07:00Z"/>
              </w:rPr>
            </w:pPr>
          </w:p>
          <w:p w14:paraId="08D0D104" w14:textId="77777777" w:rsidR="00364856" w:rsidRPr="00364856" w:rsidRDefault="00364856" w:rsidP="00364856">
            <w:pPr>
              <w:rPr>
                <w:ins w:id="348" w:author="Jillian Carson-Jackson" w:date="2021-04-21T20:07:00Z"/>
              </w:rPr>
            </w:pPr>
          </w:p>
          <w:p w14:paraId="6CA83B7A" w14:textId="77777777" w:rsidR="00364856" w:rsidRPr="00364856" w:rsidRDefault="00364856" w:rsidP="00364856">
            <w:pPr>
              <w:rPr>
                <w:ins w:id="349" w:author="Jillian Carson-Jackson" w:date="2021-04-21T20:07:00Z"/>
              </w:rPr>
            </w:pPr>
          </w:p>
          <w:p w14:paraId="206C3D1B" w14:textId="77777777" w:rsidR="00364856" w:rsidRPr="00364856" w:rsidRDefault="00364856" w:rsidP="00364856">
            <w:pPr>
              <w:rPr>
                <w:ins w:id="350" w:author="Jillian Carson-Jackson" w:date="2021-04-21T20:07:00Z"/>
              </w:rPr>
            </w:pPr>
          </w:p>
          <w:p w14:paraId="4E74DFB7" w14:textId="77777777" w:rsidR="00364856" w:rsidRPr="00364856" w:rsidRDefault="00364856" w:rsidP="00364856">
            <w:pPr>
              <w:rPr>
                <w:ins w:id="351" w:author="Jillian Carson-Jackson" w:date="2021-04-21T20:07:00Z"/>
              </w:rPr>
            </w:pPr>
          </w:p>
          <w:p w14:paraId="1D49F3EC" w14:textId="48FDFC95" w:rsidR="00364856" w:rsidRPr="00364856" w:rsidRDefault="00364856" w:rsidP="00364856">
            <w:pPr>
              <w:tabs>
                <w:tab w:val="left" w:pos="7425"/>
              </w:tabs>
            </w:pPr>
            <w:ins w:id="352" w:author="Jillian Carson-Jackson" w:date="2021-04-21T20:07:00Z">
              <w:r>
                <w:tab/>
              </w:r>
            </w:ins>
          </w:p>
        </w:tc>
        <w:tc>
          <w:tcPr>
            <w:tcW w:w="3118" w:type="dxa"/>
            <w:shd w:val="clear" w:color="auto" w:fill="D9D9D9" w:themeFill="background1" w:themeFillShade="D9"/>
          </w:tcPr>
          <w:p w14:paraId="391F58BC"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029C0063" w14:textId="77777777" w:rsidR="00D2783E" w:rsidRPr="006B0203" w:rsidRDefault="00D2783E" w:rsidP="00DB499E">
            <w:pPr>
              <w:pStyle w:val="Tablelevel2"/>
              <w:ind w:left="0"/>
              <w:jc w:val="center"/>
              <w:rPr>
                <w:rFonts w:ascii="Calibri" w:hAnsi="Calibri"/>
                <w:sz w:val="22"/>
                <w:szCs w:val="22"/>
              </w:rPr>
            </w:pPr>
          </w:p>
        </w:tc>
      </w:tr>
      <w:tr w:rsidR="00D2783E" w:rsidRPr="006B0203" w:rsidDel="007D6B1C" w14:paraId="1F643D20" w14:textId="26C33C2B" w:rsidTr="00E65EE0">
        <w:trPr>
          <w:cantSplit/>
          <w:trHeight w:hRule="exact" w:val="2161"/>
          <w:jc w:val="center"/>
          <w:del w:id="353" w:author="Jillian Carson-Jackson" w:date="2021-04-21T20:18:00Z"/>
        </w:trPr>
        <w:tc>
          <w:tcPr>
            <w:tcW w:w="8330" w:type="dxa"/>
            <w:shd w:val="clear" w:color="auto" w:fill="D9D9D9" w:themeFill="background1" w:themeFillShade="D9"/>
          </w:tcPr>
          <w:p w14:paraId="444C5614" w14:textId="5B23D889" w:rsidR="00D2783E" w:rsidRPr="006B0203" w:rsidDel="007D6B1C" w:rsidRDefault="00D2783E" w:rsidP="00DB499E">
            <w:pPr>
              <w:pStyle w:val="Tablelevel1bold"/>
              <w:rPr>
                <w:del w:id="354" w:author="Jillian Carson-Jackson" w:date="2021-04-21T20:18:00Z"/>
                <w:rFonts w:ascii="Calibri" w:hAnsi="Calibri"/>
                <w:b w:val="0"/>
                <w:sz w:val="22"/>
                <w:szCs w:val="22"/>
              </w:rPr>
            </w:pPr>
            <w:del w:id="355" w:author="Jillian Carson-Jackson" w:date="2021-04-21T20:18:00Z">
              <w:r w:rsidRPr="006B0203" w:rsidDel="007D6B1C">
                <w:rPr>
                  <w:rFonts w:ascii="Calibri" w:hAnsi="Calibri"/>
                  <w:b w:val="0"/>
                  <w:sz w:val="22"/>
                  <w:szCs w:val="22"/>
                </w:rPr>
                <w:lastRenderedPageBreak/>
                <w:delText>Ship masters</w:delText>
              </w:r>
            </w:del>
          </w:p>
          <w:p w14:paraId="01490449" w14:textId="48665475" w:rsidR="00E65EE0" w:rsidRPr="006B0203" w:rsidDel="007D6B1C" w:rsidRDefault="00D2783E" w:rsidP="00DB499E">
            <w:pPr>
              <w:pStyle w:val="Tablelevel2"/>
              <w:rPr>
                <w:del w:id="356" w:author="Jillian Carson-Jackson" w:date="2021-04-21T20:18:00Z"/>
                <w:rFonts w:ascii="Calibri" w:hAnsi="Calibri"/>
                <w:sz w:val="22"/>
                <w:szCs w:val="22"/>
              </w:rPr>
            </w:pPr>
            <w:del w:id="357" w:author="Jillian Carson-Jackson" w:date="2021-04-21T20:18:00Z">
              <w:r w:rsidRPr="006B0203" w:rsidDel="009A479F">
                <w:rPr>
                  <w:rFonts w:ascii="Calibri" w:hAnsi="Calibri"/>
                  <w:sz w:val="22"/>
                  <w:szCs w:val="22"/>
                </w:rPr>
                <w:delText xml:space="preserve">Responsibility </w:delText>
              </w:r>
              <w:r w:rsidRPr="006B0203" w:rsidDel="007D6B1C">
                <w:rPr>
                  <w:rFonts w:ascii="Calibri" w:hAnsi="Calibri"/>
                  <w:sz w:val="22"/>
                  <w:szCs w:val="22"/>
                </w:rPr>
                <w:delText>of the ship master</w:delText>
              </w:r>
            </w:del>
          </w:p>
          <w:p w14:paraId="6D1A93A3" w14:textId="18C2F27C" w:rsidR="00D2783E" w:rsidRPr="006B0203" w:rsidDel="007D6B1C" w:rsidRDefault="00D2783E" w:rsidP="00DB499E">
            <w:pPr>
              <w:pStyle w:val="Tablelevel2"/>
              <w:rPr>
                <w:del w:id="358" w:author="Jillian Carson-Jackson" w:date="2021-04-21T20:18:00Z"/>
                <w:rFonts w:ascii="Calibri" w:hAnsi="Calibri"/>
                <w:sz w:val="22"/>
                <w:szCs w:val="22"/>
              </w:rPr>
            </w:pPr>
            <w:del w:id="359" w:author="Jillian Carson-Jackson" w:date="2021-04-21T20:16:00Z">
              <w:r w:rsidRPr="006B0203" w:rsidDel="0013193A">
                <w:rPr>
                  <w:rFonts w:ascii="Calibri" w:hAnsi="Calibri"/>
                  <w:sz w:val="22"/>
                  <w:szCs w:val="22"/>
                </w:rPr>
                <w:delText>Responsibility of the ship master to VTS</w:delText>
              </w:r>
            </w:del>
          </w:p>
        </w:tc>
        <w:tc>
          <w:tcPr>
            <w:tcW w:w="3118" w:type="dxa"/>
            <w:shd w:val="clear" w:color="auto" w:fill="D9D9D9" w:themeFill="background1" w:themeFillShade="D9"/>
          </w:tcPr>
          <w:p w14:paraId="2F9EC309" w14:textId="09DD3AB2" w:rsidR="00D2783E" w:rsidRPr="006B0203" w:rsidDel="007D6B1C" w:rsidRDefault="00D2783E" w:rsidP="00DB499E">
            <w:pPr>
              <w:pStyle w:val="Tablelevel2"/>
              <w:ind w:left="0"/>
              <w:jc w:val="center"/>
              <w:rPr>
                <w:del w:id="360" w:author="Jillian Carson-Jackson" w:date="2021-04-21T20:18:00Z"/>
                <w:rFonts w:ascii="Calibri" w:hAnsi="Calibri"/>
                <w:sz w:val="22"/>
                <w:szCs w:val="22"/>
              </w:rPr>
            </w:pPr>
          </w:p>
        </w:tc>
        <w:tc>
          <w:tcPr>
            <w:tcW w:w="2835" w:type="dxa"/>
            <w:shd w:val="clear" w:color="auto" w:fill="D9D9D9" w:themeFill="background1" w:themeFillShade="D9"/>
          </w:tcPr>
          <w:p w14:paraId="78ACFC9E" w14:textId="07216242" w:rsidR="00D2783E" w:rsidRPr="006B0203" w:rsidDel="007D6B1C" w:rsidRDefault="00D2783E" w:rsidP="00DB499E">
            <w:pPr>
              <w:pStyle w:val="Tablelevel2"/>
              <w:ind w:left="0"/>
              <w:jc w:val="center"/>
              <w:rPr>
                <w:del w:id="361" w:author="Jillian Carson-Jackson" w:date="2021-04-21T20:18:00Z"/>
                <w:rFonts w:ascii="Calibri" w:hAnsi="Calibri"/>
                <w:sz w:val="22"/>
                <w:szCs w:val="22"/>
              </w:rPr>
            </w:pPr>
          </w:p>
        </w:tc>
      </w:tr>
      <w:tr w:rsidR="00D2783E" w:rsidRPr="006B0203" w:rsidDel="007D6B1C" w14:paraId="7A07955B" w14:textId="07AE8046" w:rsidTr="00575E73">
        <w:trPr>
          <w:cantSplit/>
          <w:trHeight w:hRule="exact" w:val="978"/>
          <w:jc w:val="center"/>
          <w:del w:id="362" w:author="Jillian Carson-Jackson" w:date="2021-04-21T20:18:00Z"/>
        </w:trPr>
        <w:tc>
          <w:tcPr>
            <w:tcW w:w="8330" w:type="dxa"/>
            <w:shd w:val="clear" w:color="auto" w:fill="D9D9D9" w:themeFill="background1" w:themeFillShade="D9"/>
          </w:tcPr>
          <w:p w14:paraId="6389B4B0" w14:textId="237A2B52" w:rsidR="00D2783E" w:rsidRPr="006B0203" w:rsidDel="007D6B1C" w:rsidRDefault="00D2783E" w:rsidP="00DB499E">
            <w:pPr>
              <w:pStyle w:val="Tablelevel1bold"/>
              <w:rPr>
                <w:del w:id="363" w:author="Jillian Carson-Jackson" w:date="2021-04-21T20:18:00Z"/>
                <w:rFonts w:ascii="Calibri" w:hAnsi="Calibri"/>
                <w:b w:val="0"/>
                <w:sz w:val="22"/>
                <w:szCs w:val="22"/>
              </w:rPr>
            </w:pPr>
            <w:del w:id="364" w:author="Jillian Carson-Jackson" w:date="2021-04-21T20:18:00Z">
              <w:r w:rsidRPr="006B0203" w:rsidDel="007D6B1C">
                <w:rPr>
                  <w:rFonts w:ascii="Calibri" w:hAnsi="Calibri"/>
                  <w:b w:val="0"/>
                  <w:sz w:val="22"/>
                  <w:szCs w:val="22"/>
                </w:rPr>
                <w:delText>Marine pilots</w:delText>
              </w:r>
            </w:del>
          </w:p>
          <w:p w14:paraId="34E5A964" w14:textId="2F9B7D5F" w:rsidR="00D2783E" w:rsidRPr="006B0203" w:rsidDel="0013193A" w:rsidRDefault="00D2783E" w:rsidP="00DB499E">
            <w:pPr>
              <w:pStyle w:val="Tablelevel2"/>
              <w:rPr>
                <w:del w:id="365" w:author="Jillian Carson-Jackson" w:date="2021-04-21T20:16:00Z"/>
                <w:rFonts w:ascii="Calibri" w:hAnsi="Calibri"/>
                <w:sz w:val="22"/>
                <w:szCs w:val="22"/>
              </w:rPr>
            </w:pPr>
            <w:del w:id="366" w:author="Jillian Carson-Jackson" w:date="2021-04-21T20:16:00Z">
              <w:r w:rsidRPr="006B0203" w:rsidDel="0013193A">
                <w:rPr>
                  <w:rFonts w:ascii="Calibri" w:hAnsi="Calibri"/>
                  <w:sz w:val="22"/>
                  <w:szCs w:val="22"/>
                </w:rPr>
                <w:delText xml:space="preserve">Responsibility of the pilot to the </w:delText>
              </w:r>
            </w:del>
            <w:del w:id="367" w:author="Jillian Carson-Jackson" w:date="2021-04-21T20:11:00Z">
              <w:r w:rsidRPr="006B0203" w:rsidDel="00313C76">
                <w:rPr>
                  <w:rFonts w:ascii="Calibri" w:hAnsi="Calibri"/>
                  <w:sz w:val="22"/>
                  <w:szCs w:val="22"/>
                </w:rPr>
                <w:delText>ship master</w:delText>
              </w:r>
            </w:del>
          </w:p>
          <w:p w14:paraId="69A038EB" w14:textId="13907240" w:rsidR="00D2783E" w:rsidRPr="006B0203" w:rsidDel="007D6B1C" w:rsidRDefault="00D2783E" w:rsidP="00DB499E">
            <w:pPr>
              <w:pStyle w:val="Tablelevel2"/>
              <w:rPr>
                <w:del w:id="368" w:author="Jillian Carson-Jackson" w:date="2021-04-21T20:18:00Z"/>
                <w:rFonts w:ascii="Calibri" w:hAnsi="Calibri"/>
                <w:sz w:val="22"/>
                <w:szCs w:val="22"/>
              </w:rPr>
            </w:pPr>
            <w:del w:id="369" w:author="Jillian Carson-Jackson" w:date="2021-04-21T20:18:00Z">
              <w:r w:rsidRPr="006B0203" w:rsidDel="007D6B1C">
                <w:rPr>
                  <w:rFonts w:ascii="Calibri" w:hAnsi="Calibri"/>
                  <w:sz w:val="22"/>
                  <w:szCs w:val="22"/>
                </w:rPr>
                <w:delText>Responsibility of the pilot to VTS</w:delText>
              </w:r>
            </w:del>
          </w:p>
        </w:tc>
        <w:tc>
          <w:tcPr>
            <w:tcW w:w="3118" w:type="dxa"/>
            <w:shd w:val="clear" w:color="auto" w:fill="D9D9D9" w:themeFill="background1" w:themeFillShade="D9"/>
          </w:tcPr>
          <w:p w14:paraId="42B4762C" w14:textId="277BB10E" w:rsidR="00D2783E" w:rsidRPr="006B0203" w:rsidDel="007D6B1C" w:rsidRDefault="00D2783E" w:rsidP="00DB499E">
            <w:pPr>
              <w:pStyle w:val="Tablelevel2"/>
              <w:ind w:left="0"/>
              <w:jc w:val="center"/>
              <w:rPr>
                <w:del w:id="370" w:author="Jillian Carson-Jackson" w:date="2021-04-21T20:18:00Z"/>
                <w:rFonts w:ascii="Calibri" w:hAnsi="Calibri"/>
                <w:sz w:val="22"/>
                <w:szCs w:val="22"/>
              </w:rPr>
            </w:pPr>
          </w:p>
        </w:tc>
        <w:tc>
          <w:tcPr>
            <w:tcW w:w="2835" w:type="dxa"/>
            <w:shd w:val="clear" w:color="auto" w:fill="D9D9D9" w:themeFill="background1" w:themeFillShade="D9"/>
          </w:tcPr>
          <w:p w14:paraId="202657EB" w14:textId="4F443B94" w:rsidR="00D2783E" w:rsidRPr="006B0203" w:rsidDel="007D6B1C" w:rsidRDefault="00D2783E" w:rsidP="00DB499E">
            <w:pPr>
              <w:pStyle w:val="Tablelevel2"/>
              <w:ind w:left="0"/>
              <w:jc w:val="center"/>
              <w:rPr>
                <w:del w:id="371" w:author="Jillian Carson-Jackson" w:date="2021-04-21T20:18:00Z"/>
                <w:rFonts w:ascii="Calibri" w:hAnsi="Calibri"/>
                <w:sz w:val="22"/>
                <w:szCs w:val="22"/>
              </w:rPr>
            </w:pPr>
          </w:p>
        </w:tc>
      </w:tr>
      <w:tr w:rsidR="00D2783E" w:rsidRPr="006B0203" w14:paraId="3574A1C8" w14:textId="77777777" w:rsidTr="00575E73">
        <w:trPr>
          <w:cantSplit/>
          <w:trHeight w:hRule="exact" w:val="985"/>
          <w:jc w:val="center"/>
        </w:trPr>
        <w:tc>
          <w:tcPr>
            <w:tcW w:w="8330" w:type="dxa"/>
            <w:shd w:val="clear" w:color="auto" w:fill="D9D9D9" w:themeFill="background1" w:themeFillShade="D9"/>
          </w:tcPr>
          <w:p w14:paraId="0FF9ACBD"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 xml:space="preserve">VTS </w:t>
            </w:r>
          </w:p>
          <w:p w14:paraId="786478B1" w14:textId="5A42CBE9" w:rsidR="00D2783E" w:rsidRPr="006B0203" w:rsidRDefault="00D2783E" w:rsidP="00DB499E">
            <w:pPr>
              <w:pStyle w:val="Tablelevel2"/>
              <w:rPr>
                <w:rFonts w:ascii="Calibri" w:hAnsi="Calibri"/>
                <w:sz w:val="22"/>
                <w:szCs w:val="22"/>
              </w:rPr>
            </w:pPr>
            <w:del w:id="372" w:author="Jillian Carson-Jackson" w:date="2021-04-21T20:17:00Z">
              <w:r w:rsidRPr="006B0203" w:rsidDel="009A479F">
                <w:rPr>
                  <w:rFonts w:ascii="Calibri" w:hAnsi="Calibri"/>
                  <w:sz w:val="22"/>
                  <w:szCs w:val="22"/>
                </w:rPr>
                <w:delText>Responsibility to the</w:delText>
              </w:r>
            </w:del>
            <w:ins w:id="373" w:author="Jillian Carson-Jackson" w:date="2021-04-21T20:17:00Z">
              <w:r w:rsidR="009A479F">
                <w:rPr>
                  <w:rFonts w:ascii="Calibri" w:hAnsi="Calibri"/>
                  <w:sz w:val="22"/>
                  <w:szCs w:val="22"/>
                </w:rPr>
                <w:t>Relationship VTS,</w:t>
              </w:r>
            </w:ins>
            <w:r w:rsidRPr="006B0203">
              <w:rPr>
                <w:rFonts w:ascii="Calibri" w:hAnsi="Calibri"/>
                <w:sz w:val="22"/>
                <w:szCs w:val="22"/>
              </w:rPr>
              <w:t xml:space="preserve"> master and pilot</w:t>
            </w:r>
          </w:p>
          <w:p w14:paraId="41771AAF" w14:textId="4DA0FAB3" w:rsidR="00D2783E" w:rsidRPr="006B0203" w:rsidRDefault="00D2783E" w:rsidP="00DB499E">
            <w:pPr>
              <w:pStyle w:val="Tablelevel2"/>
              <w:rPr>
                <w:rFonts w:ascii="Calibri" w:hAnsi="Calibri"/>
                <w:sz w:val="22"/>
                <w:szCs w:val="22"/>
              </w:rPr>
            </w:pPr>
            <w:del w:id="374" w:author="Jillian Carson-Jackson" w:date="2021-04-21T20:19:00Z">
              <w:r w:rsidRPr="006B0203" w:rsidDel="007D6B1C">
                <w:rPr>
                  <w:rFonts w:ascii="Calibri" w:hAnsi="Calibri"/>
                  <w:sz w:val="22"/>
                  <w:szCs w:val="22"/>
                </w:rPr>
                <w:delText>Responsibility of VTS to allied services</w:delText>
              </w:r>
            </w:del>
          </w:p>
        </w:tc>
        <w:tc>
          <w:tcPr>
            <w:tcW w:w="3118" w:type="dxa"/>
            <w:shd w:val="clear" w:color="auto" w:fill="D9D9D9" w:themeFill="background1" w:themeFillShade="D9"/>
          </w:tcPr>
          <w:p w14:paraId="11477322"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7D18A4BB" w14:textId="77777777" w:rsidR="00D2783E" w:rsidRPr="006B0203" w:rsidRDefault="00D2783E" w:rsidP="00DB499E">
            <w:pPr>
              <w:pStyle w:val="Tablelevel2"/>
              <w:ind w:left="0"/>
              <w:jc w:val="center"/>
              <w:rPr>
                <w:rFonts w:ascii="Calibri" w:hAnsi="Calibri"/>
                <w:sz w:val="22"/>
                <w:szCs w:val="22"/>
              </w:rPr>
            </w:pPr>
          </w:p>
        </w:tc>
      </w:tr>
      <w:tr w:rsidR="00D2783E" w:rsidRPr="006B0203" w14:paraId="6C4C5866" w14:textId="77777777" w:rsidTr="00575E73">
        <w:trPr>
          <w:cantSplit/>
          <w:trHeight w:hRule="exact" w:val="985"/>
          <w:jc w:val="center"/>
        </w:trPr>
        <w:tc>
          <w:tcPr>
            <w:tcW w:w="8330" w:type="dxa"/>
            <w:shd w:val="clear" w:color="auto" w:fill="D9D9D9" w:themeFill="background1" w:themeFillShade="D9"/>
          </w:tcPr>
          <w:p w14:paraId="566F3545" w14:textId="77777777" w:rsidR="00D2783E" w:rsidRPr="006B0203" w:rsidRDefault="00D2783E" w:rsidP="00DB499E">
            <w:pPr>
              <w:pStyle w:val="Tablelevel1bold"/>
              <w:rPr>
                <w:rFonts w:ascii="Calibri" w:hAnsi="Calibri"/>
                <w:b w:val="0"/>
                <w:sz w:val="22"/>
                <w:szCs w:val="22"/>
              </w:rPr>
            </w:pPr>
            <w:r w:rsidRPr="006B0203">
              <w:rPr>
                <w:rFonts w:ascii="Calibri" w:hAnsi="Calibri"/>
                <w:b w:val="0"/>
                <w:sz w:val="22"/>
                <w:szCs w:val="22"/>
              </w:rPr>
              <w:t>Allied services</w:t>
            </w:r>
          </w:p>
          <w:p w14:paraId="035B7A14"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Knowledge of allied services (i.e. harbour master, port authority)</w:t>
            </w:r>
          </w:p>
          <w:p w14:paraId="6766F4DB" w14:textId="77777777" w:rsidR="00D2783E" w:rsidRPr="006B0203" w:rsidRDefault="00D2783E" w:rsidP="00DB499E">
            <w:pPr>
              <w:pStyle w:val="Tablelevel2"/>
              <w:rPr>
                <w:rFonts w:ascii="Calibri" w:hAnsi="Calibri"/>
                <w:sz w:val="22"/>
                <w:szCs w:val="22"/>
              </w:rPr>
            </w:pPr>
            <w:r w:rsidRPr="006B0203">
              <w:rPr>
                <w:rFonts w:ascii="Calibri" w:hAnsi="Calibri"/>
                <w:sz w:val="22"/>
                <w:szCs w:val="22"/>
              </w:rPr>
              <w:t>Roles of allied services</w:t>
            </w:r>
          </w:p>
        </w:tc>
        <w:tc>
          <w:tcPr>
            <w:tcW w:w="3118" w:type="dxa"/>
            <w:shd w:val="clear" w:color="auto" w:fill="D9D9D9" w:themeFill="background1" w:themeFillShade="D9"/>
          </w:tcPr>
          <w:p w14:paraId="73CC5A1C" w14:textId="77777777" w:rsidR="00D2783E" w:rsidRPr="006B0203" w:rsidRDefault="00D2783E" w:rsidP="00DB499E">
            <w:pPr>
              <w:pStyle w:val="Tablelevel2"/>
              <w:ind w:left="0"/>
              <w:jc w:val="center"/>
              <w:rPr>
                <w:rFonts w:ascii="Calibri" w:hAnsi="Calibri"/>
                <w:sz w:val="22"/>
                <w:szCs w:val="22"/>
              </w:rPr>
            </w:pPr>
          </w:p>
        </w:tc>
        <w:tc>
          <w:tcPr>
            <w:tcW w:w="2835" w:type="dxa"/>
            <w:shd w:val="clear" w:color="auto" w:fill="D9D9D9" w:themeFill="background1" w:themeFillShade="D9"/>
          </w:tcPr>
          <w:p w14:paraId="01A9DB3D" w14:textId="77777777" w:rsidR="00D2783E" w:rsidRPr="006B0203" w:rsidRDefault="00D2783E" w:rsidP="00DB499E">
            <w:pPr>
              <w:pStyle w:val="Tablelevel2"/>
              <w:ind w:left="0"/>
              <w:jc w:val="center"/>
              <w:rPr>
                <w:rFonts w:ascii="Calibri" w:hAnsi="Calibri"/>
                <w:sz w:val="22"/>
                <w:szCs w:val="22"/>
              </w:rPr>
            </w:pPr>
          </w:p>
        </w:tc>
      </w:tr>
      <w:tr w:rsidR="00590C8F" w:rsidRPr="006B0203" w14:paraId="16C8FB20" w14:textId="77777777" w:rsidTr="00590C8F">
        <w:trPr>
          <w:cantSplit/>
          <w:trHeight w:hRule="exact" w:val="478"/>
          <w:jc w:val="center"/>
          <w:ins w:id="375" w:author="Jillian Carson-Jackson" w:date="2021-01-30T20:5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EA9CD2" w14:textId="0900D834" w:rsidR="00590C8F" w:rsidRPr="00590C8F" w:rsidRDefault="00E5198B" w:rsidP="00CD5C9F">
            <w:pPr>
              <w:pStyle w:val="Tablelevel1bold"/>
              <w:rPr>
                <w:ins w:id="376" w:author="Jillian Carson-Jackson" w:date="2021-01-30T20:57:00Z"/>
                <w:rFonts w:ascii="Calibri" w:hAnsi="Calibri"/>
                <w:b w:val="0"/>
                <w:sz w:val="22"/>
                <w:szCs w:val="22"/>
              </w:rPr>
            </w:pPr>
            <w:ins w:id="377" w:author="Jillian Carson-Jackson" w:date="2021-01-30T21:06:00Z">
              <w:r>
                <w:rPr>
                  <w:rFonts w:ascii="Calibri" w:hAnsi="Calibri"/>
                  <w:sz w:val="22"/>
                  <w:szCs w:val="22"/>
                </w:rPr>
                <w:t>Log keeping and recording</w:t>
              </w:r>
            </w:ins>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8EF4FD" w14:textId="77777777" w:rsidR="00590C8F" w:rsidRPr="006B0203" w:rsidRDefault="00590C8F" w:rsidP="00CD5C9F">
            <w:pPr>
              <w:pStyle w:val="Tablelevel2"/>
              <w:ind w:left="0"/>
              <w:jc w:val="center"/>
              <w:rPr>
                <w:ins w:id="378" w:author="Jillian Carson-Jackson" w:date="2021-01-30T20:57: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59596F" w14:textId="77777777" w:rsidR="00590C8F" w:rsidRPr="006B0203" w:rsidRDefault="00590C8F" w:rsidP="00CD5C9F">
            <w:pPr>
              <w:pStyle w:val="Tablelevel2"/>
              <w:ind w:left="0"/>
              <w:jc w:val="center"/>
              <w:rPr>
                <w:ins w:id="379" w:author="Jillian Carson-Jackson" w:date="2021-01-30T20:57:00Z"/>
                <w:rFonts w:ascii="Calibri" w:hAnsi="Calibri"/>
                <w:sz w:val="22"/>
                <w:szCs w:val="22"/>
              </w:rPr>
            </w:pPr>
          </w:p>
        </w:tc>
      </w:tr>
      <w:tr w:rsidR="00590C8F" w:rsidRPr="006B0203" w14:paraId="017C59CF" w14:textId="77777777" w:rsidTr="00590C8F">
        <w:trPr>
          <w:cantSplit/>
          <w:trHeight w:hRule="exact" w:val="478"/>
          <w:jc w:val="center"/>
          <w:ins w:id="380" w:author="Jillian Carson-Jackson" w:date="2021-01-30T20:57:00Z"/>
        </w:trPr>
        <w:tc>
          <w:tcPr>
            <w:tcW w:w="8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95E63B" w14:textId="6C6EC562" w:rsidR="00590C8F" w:rsidRPr="00590C8F" w:rsidRDefault="00091845" w:rsidP="00CD5C9F">
            <w:pPr>
              <w:pStyle w:val="Tablelevel1bold"/>
              <w:rPr>
                <w:ins w:id="381" w:author="Jillian Carson-Jackson" w:date="2021-01-30T20:57:00Z"/>
                <w:rFonts w:ascii="Calibri" w:hAnsi="Calibri"/>
                <w:b w:val="0"/>
                <w:bCs/>
                <w:i/>
                <w:iCs/>
                <w:sz w:val="22"/>
                <w:szCs w:val="22"/>
              </w:rPr>
            </w:pPr>
            <w:ins w:id="382" w:author="Jillian Carson-Jackson" w:date="2021-01-30T20:58:00Z">
              <w:r>
                <w:rPr>
                  <w:rFonts w:ascii="Calibri" w:hAnsi="Calibri"/>
                  <w:b w:val="0"/>
                  <w:bCs/>
                  <w:i/>
                  <w:iCs/>
                  <w:sz w:val="22"/>
                  <w:szCs w:val="22"/>
                </w:rPr>
                <w:t xml:space="preserve">Describe the </w:t>
              </w:r>
              <w:r w:rsidR="00D77B40">
                <w:rPr>
                  <w:rFonts w:ascii="Calibri" w:hAnsi="Calibri"/>
                  <w:b w:val="0"/>
                  <w:bCs/>
                  <w:i/>
                  <w:iCs/>
                  <w:sz w:val="22"/>
                  <w:szCs w:val="22"/>
                </w:rPr>
                <w:t xml:space="preserve">objectives and requirements for log keeping and recording in VTS. </w:t>
              </w:r>
              <w:r>
                <w:rPr>
                  <w:rFonts w:ascii="Calibri" w:hAnsi="Calibri"/>
                  <w:b w:val="0"/>
                  <w:bCs/>
                  <w:i/>
                  <w:iCs/>
                  <w:sz w:val="22"/>
                  <w:szCs w:val="22"/>
                </w:rPr>
                <w:t xml:space="preserve"> </w:t>
              </w:r>
            </w:ins>
          </w:p>
        </w:tc>
        <w:tc>
          <w:tcPr>
            <w:tcW w:w="31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AE21D4" w14:textId="77777777" w:rsidR="00590C8F" w:rsidRPr="006B0203" w:rsidRDefault="00590C8F" w:rsidP="00CD5C9F">
            <w:pPr>
              <w:pStyle w:val="Tablelevel2"/>
              <w:ind w:left="0"/>
              <w:jc w:val="center"/>
              <w:rPr>
                <w:ins w:id="383" w:author="Jillian Carson-Jackson" w:date="2021-01-30T20:57:00Z"/>
                <w:rFonts w:ascii="Calibri" w:hAnsi="Calibri"/>
                <w:sz w:val="22"/>
                <w:szCs w:val="22"/>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5484ED" w14:textId="77777777" w:rsidR="00590C8F" w:rsidRPr="006B0203" w:rsidRDefault="00590C8F" w:rsidP="00CD5C9F">
            <w:pPr>
              <w:pStyle w:val="Tablelevel2"/>
              <w:ind w:left="0"/>
              <w:jc w:val="center"/>
              <w:rPr>
                <w:ins w:id="384" w:author="Jillian Carson-Jackson" w:date="2021-01-30T20:57:00Z"/>
                <w:rFonts w:ascii="Calibri" w:hAnsi="Calibri"/>
                <w:sz w:val="22"/>
                <w:szCs w:val="22"/>
              </w:rPr>
            </w:pPr>
          </w:p>
        </w:tc>
      </w:tr>
      <w:tr w:rsidR="00385F39" w:rsidRPr="006B0203" w14:paraId="252C0D62" w14:textId="77777777" w:rsidTr="001C524D">
        <w:trPr>
          <w:cantSplit/>
          <w:trHeight w:hRule="exact" w:val="1684"/>
          <w:jc w:val="center"/>
          <w:ins w:id="385" w:author="Jillian Carson-Jackson" w:date="2021-01-30T20:59:00Z"/>
        </w:trPr>
        <w:tc>
          <w:tcPr>
            <w:tcW w:w="8330" w:type="dxa"/>
            <w:shd w:val="clear" w:color="auto" w:fill="D9D9D9" w:themeFill="background1" w:themeFillShade="D9"/>
          </w:tcPr>
          <w:p w14:paraId="055DA50E" w14:textId="173A82B3" w:rsidR="00385F39" w:rsidRDefault="00385F39" w:rsidP="00CD5C9F">
            <w:pPr>
              <w:pStyle w:val="Tablelevel1bold"/>
              <w:rPr>
                <w:ins w:id="386" w:author="Jillian Carson-Jackson" w:date="2021-01-30T20:59:00Z"/>
                <w:rFonts w:ascii="Calibri" w:hAnsi="Calibri"/>
                <w:b w:val="0"/>
                <w:sz w:val="22"/>
                <w:szCs w:val="22"/>
              </w:rPr>
            </w:pPr>
            <w:ins w:id="387" w:author="Jillian Carson-Jackson" w:date="2021-01-30T20:59:00Z">
              <w:r>
                <w:rPr>
                  <w:rFonts w:ascii="Calibri" w:hAnsi="Calibri"/>
                  <w:b w:val="0"/>
                  <w:sz w:val="22"/>
                  <w:szCs w:val="22"/>
                </w:rPr>
                <w:t>Objectives of log keeping and recording</w:t>
              </w:r>
            </w:ins>
          </w:p>
          <w:p w14:paraId="3AB4BD95" w14:textId="30E1BA5C" w:rsidR="001C524D" w:rsidRDefault="001C524D" w:rsidP="001C524D">
            <w:pPr>
              <w:pStyle w:val="Tablelevel1bold"/>
              <w:ind w:left="247"/>
              <w:rPr>
                <w:ins w:id="388" w:author="Jillian Carson-Jackson" w:date="2021-01-30T21:00:00Z"/>
                <w:rFonts w:ascii="Calibri" w:hAnsi="Calibri"/>
                <w:b w:val="0"/>
                <w:sz w:val="22"/>
                <w:szCs w:val="22"/>
              </w:rPr>
            </w:pPr>
            <w:ins w:id="389" w:author="Jillian Carson-Jackson" w:date="2021-01-30T20:59:00Z">
              <w:r>
                <w:rPr>
                  <w:rFonts w:ascii="Calibri" w:hAnsi="Calibri"/>
                  <w:b w:val="0"/>
                  <w:sz w:val="22"/>
                  <w:szCs w:val="22"/>
                </w:rPr>
                <w:t>M</w:t>
              </w:r>
            </w:ins>
            <w:ins w:id="390" w:author="Jillian Carson-Jackson" w:date="2021-01-30T21:00:00Z">
              <w:r>
                <w:rPr>
                  <w:rFonts w:ascii="Calibri" w:hAnsi="Calibri"/>
                  <w:b w:val="0"/>
                  <w:sz w:val="22"/>
                  <w:szCs w:val="22"/>
                </w:rPr>
                <w:t>ethods of log keeping</w:t>
              </w:r>
            </w:ins>
          </w:p>
          <w:p w14:paraId="5EB73662" w14:textId="2578336F" w:rsidR="001C524D" w:rsidRDefault="001C524D" w:rsidP="001C524D">
            <w:pPr>
              <w:pStyle w:val="Tablelevel1bold"/>
              <w:ind w:left="247"/>
              <w:rPr>
                <w:ins w:id="391" w:author="Jillian Carson-Jackson" w:date="2021-01-30T21:00:00Z"/>
                <w:rFonts w:ascii="Calibri" w:hAnsi="Calibri"/>
                <w:b w:val="0"/>
                <w:sz w:val="22"/>
                <w:szCs w:val="22"/>
              </w:rPr>
            </w:pPr>
            <w:ins w:id="392" w:author="Jillian Carson-Jackson" w:date="2021-01-30T21:00:00Z">
              <w:r>
                <w:rPr>
                  <w:rFonts w:ascii="Calibri" w:hAnsi="Calibri"/>
                  <w:b w:val="0"/>
                  <w:sz w:val="22"/>
                  <w:szCs w:val="22"/>
                </w:rPr>
                <w:t>Principles of log</w:t>
              </w:r>
            </w:ins>
            <w:r w:rsidR="00934580">
              <w:rPr>
                <w:rFonts w:ascii="Calibri" w:hAnsi="Calibri"/>
                <w:b w:val="0"/>
                <w:sz w:val="22"/>
                <w:szCs w:val="22"/>
              </w:rPr>
              <w:t xml:space="preserve"> </w:t>
            </w:r>
            <w:ins w:id="393" w:author="Jillian Carson-Jackson" w:date="2021-01-30T21:00:00Z">
              <w:r>
                <w:rPr>
                  <w:rFonts w:ascii="Calibri" w:hAnsi="Calibri"/>
                  <w:b w:val="0"/>
                  <w:sz w:val="22"/>
                  <w:szCs w:val="22"/>
                </w:rPr>
                <w:t xml:space="preserve">keeping </w:t>
              </w:r>
            </w:ins>
          </w:p>
          <w:p w14:paraId="65813242" w14:textId="7BE20EA9" w:rsidR="001C524D" w:rsidRPr="006B0203" w:rsidRDefault="001C524D" w:rsidP="001C524D">
            <w:pPr>
              <w:pStyle w:val="Tablelevel1bold"/>
              <w:ind w:left="247"/>
              <w:rPr>
                <w:ins w:id="394" w:author="Jillian Carson-Jackson" w:date="2021-01-30T20:59:00Z"/>
                <w:rFonts w:ascii="Calibri" w:hAnsi="Calibri"/>
                <w:b w:val="0"/>
                <w:sz w:val="22"/>
                <w:szCs w:val="22"/>
              </w:rPr>
            </w:pPr>
            <w:ins w:id="395" w:author="Jillian Carson-Jackson" w:date="2021-01-30T21:00:00Z">
              <w:r>
                <w:rPr>
                  <w:rFonts w:ascii="Calibri" w:hAnsi="Calibri"/>
                  <w:b w:val="0"/>
                  <w:sz w:val="22"/>
                  <w:szCs w:val="22"/>
                </w:rPr>
                <w:t xml:space="preserve">Retention of logs </w:t>
              </w:r>
            </w:ins>
          </w:p>
          <w:p w14:paraId="148FA118" w14:textId="566F5308" w:rsidR="00385F39" w:rsidRPr="006B0203" w:rsidRDefault="00385F39" w:rsidP="001C524D">
            <w:pPr>
              <w:pStyle w:val="Tablelevel2"/>
              <w:ind w:left="0"/>
              <w:rPr>
                <w:ins w:id="396" w:author="Jillian Carson-Jackson" w:date="2021-01-30T20:59:00Z"/>
                <w:rFonts w:ascii="Calibri" w:hAnsi="Calibri"/>
                <w:sz w:val="22"/>
                <w:szCs w:val="22"/>
              </w:rPr>
            </w:pPr>
          </w:p>
        </w:tc>
        <w:tc>
          <w:tcPr>
            <w:tcW w:w="3118" w:type="dxa"/>
            <w:shd w:val="clear" w:color="auto" w:fill="D9D9D9" w:themeFill="background1" w:themeFillShade="D9"/>
          </w:tcPr>
          <w:p w14:paraId="6523CA64" w14:textId="77777777" w:rsidR="00385F39" w:rsidRPr="006B0203" w:rsidRDefault="00385F39" w:rsidP="00CD5C9F">
            <w:pPr>
              <w:pStyle w:val="Tablelevel2"/>
              <w:ind w:left="0"/>
              <w:jc w:val="center"/>
              <w:rPr>
                <w:ins w:id="397" w:author="Jillian Carson-Jackson" w:date="2021-01-30T20:59:00Z"/>
                <w:rFonts w:ascii="Calibri" w:hAnsi="Calibri"/>
                <w:sz w:val="22"/>
                <w:szCs w:val="22"/>
              </w:rPr>
            </w:pPr>
          </w:p>
        </w:tc>
        <w:tc>
          <w:tcPr>
            <w:tcW w:w="2835" w:type="dxa"/>
            <w:shd w:val="clear" w:color="auto" w:fill="D9D9D9" w:themeFill="background1" w:themeFillShade="D9"/>
          </w:tcPr>
          <w:p w14:paraId="291852C5" w14:textId="77777777" w:rsidR="00385F39" w:rsidRPr="006B0203" w:rsidRDefault="00385F39" w:rsidP="00CD5C9F">
            <w:pPr>
              <w:pStyle w:val="Tablelevel2"/>
              <w:ind w:left="0"/>
              <w:jc w:val="center"/>
              <w:rPr>
                <w:ins w:id="398" w:author="Jillian Carson-Jackson" w:date="2021-01-30T20:59:00Z"/>
                <w:rFonts w:ascii="Calibri" w:hAnsi="Calibri"/>
                <w:sz w:val="22"/>
                <w:szCs w:val="22"/>
              </w:rPr>
            </w:pPr>
          </w:p>
        </w:tc>
      </w:tr>
      <w:tr w:rsidR="00890E10" w:rsidRPr="006B0203" w14:paraId="066432EF" w14:textId="77777777" w:rsidTr="001C524D">
        <w:trPr>
          <w:cantSplit/>
          <w:trHeight w:hRule="exact" w:val="1684"/>
          <w:jc w:val="center"/>
          <w:ins w:id="399" w:author="Jillian Carson-Jackson" w:date="2021-04-21T20:25:00Z"/>
        </w:trPr>
        <w:tc>
          <w:tcPr>
            <w:tcW w:w="8330" w:type="dxa"/>
            <w:shd w:val="clear" w:color="auto" w:fill="D9D9D9" w:themeFill="background1" w:themeFillShade="D9"/>
          </w:tcPr>
          <w:p w14:paraId="290F5550" w14:textId="77777777" w:rsidR="00890E10" w:rsidRDefault="00890E10" w:rsidP="00890E10">
            <w:pPr>
              <w:pStyle w:val="Tablelevel1bold"/>
              <w:rPr>
                <w:ins w:id="400" w:author="Jillian Carson-Jackson" w:date="2021-04-21T20:25:00Z"/>
                <w:rFonts w:ascii="Calibri" w:hAnsi="Calibri"/>
                <w:b w:val="0"/>
                <w:sz w:val="22"/>
                <w:szCs w:val="22"/>
              </w:rPr>
            </w:pPr>
            <w:commentRangeStart w:id="401"/>
            <w:ins w:id="402" w:author="Jillian Carson-Jackson" w:date="2021-04-21T20:25:00Z">
              <w:r>
                <w:rPr>
                  <w:rFonts w:ascii="Calibri" w:hAnsi="Calibri"/>
                  <w:b w:val="0"/>
                  <w:sz w:val="22"/>
                  <w:szCs w:val="22"/>
                </w:rPr>
                <w:lastRenderedPageBreak/>
                <w:t>Reporting of Incidents, Casualty and Near Miss</w:t>
              </w:r>
            </w:ins>
          </w:p>
          <w:p w14:paraId="43C431F6" w14:textId="78436827" w:rsidR="00523005" w:rsidRDefault="00523005" w:rsidP="00890E10">
            <w:pPr>
              <w:pStyle w:val="Tablelevel1bold"/>
              <w:ind w:left="247"/>
              <w:rPr>
                <w:ins w:id="403" w:author="Jillian Carson-Jackson" w:date="2021-04-21T20:28:00Z"/>
                <w:rFonts w:ascii="Calibri" w:hAnsi="Calibri"/>
                <w:b w:val="0"/>
                <w:sz w:val="22"/>
                <w:szCs w:val="22"/>
              </w:rPr>
            </w:pPr>
            <w:ins w:id="404" w:author="Jillian Carson-Jackson" w:date="2021-04-21T20:28:00Z">
              <w:r>
                <w:rPr>
                  <w:rFonts w:ascii="Calibri" w:hAnsi="Calibri"/>
                  <w:b w:val="0"/>
                  <w:sz w:val="22"/>
                  <w:szCs w:val="22"/>
                </w:rPr>
                <w:t>Classification of casu</w:t>
              </w:r>
              <w:r w:rsidR="00E17B47">
                <w:rPr>
                  <w:rFonts w:ascii="Calibri" w:hAnsi="Calibri"/>
                  <w:b w:val="0"/>
                  <w:sz w:val="22"/>
                  <w:szCs w:val="22"/>
                </w:rPr>
                <w:t>alty, incident and near miss</w:t>
              </w:r>
            </w:ins>
          </w:p>
          <w:p w14:paraId="4C489D9A" w14:textId="72ABCC29" w:rsidR="00890E10" w:rsidRDefault="00890E10" w:rsidP="00890E10">
            <w:pPr>
              <w:pStyle w:val="Tablelevel1bold"/>
              <w:ind w:left="247"/>
              <w:rPr>
                <w:ins w:id="405" w:author="Jillian Carson-Jackson" w:date="2021-04-21T20:25:00Z"/>
                <w:rFonts w:ascii="Calibri" w:hAnsi="Calibri"/>
                <w:b w:val="0"/>
                <w:sz w:val="22"/>
                <w:szCs w:val="22"/>
              </w:rPr>
            </w:pPr>
            <w:ins w:id="406" w:author="Jillian Carson-Jackson" w:date="2021-04-21T20:25:00Z">
              <w:r>
                <w:rPr>
                  <w:rFonts w:ascii="Calibri" w:hAnsi="Calibri"/>
                  <w:b w:val="0"/>
                  <w:sz w:val="22"/>
                  <w:szCs w:val="22"/>
                </w:rPr>
                <w:t xml:space="preserve">Role of VTS </w:t>
              </w:r>
            </w:ins>
          </w:p>
          <w:p w14:paraId="60908A33" w14:textId="77777777" w:rsidR="00890E10" w:rsidRDefault="00890E10" w:rsidP="00890E10">
            <w:pPr>
              <w:pStyle w:val="Tablelevel1bold"/>
              <w:ind w:left="709"/>
              <w:rPr>
                <w:ins w:id="407" w:author="Jillian Carson-Jackson" w:date="2021-04-21T20:26:00Z"/>
                <w:rFonts w:ascii="Calibri" w:hAnsi="Calibri"/>
                <w:b w:val="0"/>
                <w:sz w:val="22"/>
                <w:szCs w:val="22"/>
              </w:rPr>
            </w:pPr>
            <w:ins w:id="408" w:author="Jillian Carson-Jackson" w:date="2021-04-21T20:26:00Z">
              <w:r>
                <w:rPr>
                  <w:rFonts w:ascii="Calibri" w:hAnsi="Calibri"/>
                  <w:b w:val="0"/>
                  <w:sz w:val="22"/>
                  <w:szCs w:val="22"/>
                </w:rPr>
                <w:t xml:space="preserve">Collection of data </w:t>
              </w:r>
            </w:ins>
          </w:p>
          <w:p w14:paraId="18D2F7FC" w14:textId="0C45551D" w:rsidR="00890E10" w:rsidRDefault="00890E10" w:rsidP="00890E10">
            <w:pPr>
              <w:pStyle w:val="Tablelevel1bold"/>
              <w:ind w:left="709"/>
              <w:rPr>
                <w:ins w:id="409" w:author="Jillian Carson-Jackson" w:date="2021-04-21T20:25:00Z"/>
                <w:rFonts w:ascii="Calibri" w:hAnsi="Calibri"/>
                <w:b w:val="0"/>
                <w:sz w:val="22"/>
                <w:szCs w:val="22"/>
              </w:rPr>
            </w:pPr>
            <w:ins w:id="410" w:author="Jillian Carson-Jackson" w:date="2021-04-21T20:25:00Z">
              <w:r>
                <w:rPr>
                  <w:rFonts w:ascii="Calibri" w:hAnsi="Calibri"/>
                  <w:b w:val="0"/>
                  <w:sz w:val="22"/>
                  <w:szCs w:val="22"/>
                </w:rPr>
                <w:t>Statement and report writing</w:t>
              </w:r>
            </w:ins>
            <w:commentRangeEnd w:id="401"/>
            <w:ins w:id="411" w:author="Jillian Carson-Jackson" w:date="2021-04-21T20:29:00Z">
              <w:r w:rsidR="001D387B">
                <w:rPr>
                  <w:rStyle w:val="CommentReference"/>
                  <w:rFonts w:asciiTheme="minorHAnsi" w:eastAsiaTheme="minorHAnsi" w:hAnsiTheme="minorHAnsi"/>
                  <w:b w:val="0"/>
                </w:rPr>
                <w:commentReference w:id="401"/>
              </w:r>
            </w:ins>
          </w:p>
          <w:p w14:paraId="3245CDC5" w14:textId="77777777" w:rsidR="00890E10" w:rsidRDefault="00890E10" w:rsidP="00890E10">
            <w:pPr>
              <w:pStyle w:val="Tablelevel1bold"/>
              <w:ind w:left="247"/>
              <w:rPr>
                <w:ins w:id="412" w:author="Jillian Carson-Jackson" w:date="2021-04-21T20:25:00Z"/>
                <w:rFonts w:ascii="Calibri" w:hAnsi="Calibri"/>
                <w:b w:val="0"/>
                <w:sz w:val="22"/>
                <w:szCs w:val="22"/>
              </w:rPr>
            </w:pPr>
          </w:p>
        </w:tc>
        <w:tc>
          <w:tcPr>
            <w:tcW w:w="3118" w:type="dxa"/>
            <w:shd w:val="clear" w:color="auto" w:fill="D9D9D9" w:themeFill="background1" w:themeFillShade="D9"/>
          </w:tcPr>
          <w:p w14:paraId="3AF3CD2B" w14:textId="77777777" w:rsidR="00890E10" w:rsidRPr="006B0203" w:rsidRDefault="00890E10" w:rsidP="00CD5C9F">
            <w:pPr>
              <w:pStyle w:val="Tablelevel2"/>
              <w:ind w:left="0"/>
              <w:jc w:val="center"/>
              <w:rPr>
                <w:ins w:id="413" w:author="Jillian Carson-Jackson" w:date="2021-04-21T20:25:00Z"/>
                <w:rFonts w:ascii="Calibri" w:hAnsi="Calibri"/>
                <w:sz w:val="22"/>
                <w:szCs w:val="22"/>
              </w:rPr>
            </w:pPr>
          </w:p>
        </w:tc>
        <w:tc>
          <w:tcPr>
            <w:tcW w:w="2835" w:type="dxa"/>
            <w:shd w:val="clear" w:color="auto" w:fill="D9D9D9" w:themeFill="background1" w:themeFillShade="D9"/>
          </w:tcPr>
          <w:p w14:paraId="3612B2DA" w14:textId="77777777" w:rsidR="00890E10" w:rsidRPr="006B0203" w:rsidRDefault="00890E10" w:rsidP="00CD5C9F">
            <w:pPr>
              <w:pStyle w:val="Tablelevel2"/>
              <w:ind w:left="0"/>
              <w:jc w:val="center"/>
              <w:rPr>
                <w:ins w:id="414" w:author="Jillian Carson-Jackson" w:date="2021-04-21T20:25:00Z"/>
                <w:rFonts w:ascii="Calibri" w:hAnsi="Calibri"/>
                <w:sz w:val="22"/>
                <w:szCs w:val="22"/>
              </w:rPr>
            </w:pPr>
          </w:p>
        </w:tc>
      </w:tr>
      <w:tr w:rsidR="001C524D" w:rsidRPr="006B0203" w14:paraId="7446AB23" w14:textId="77777777" w:rsidTr="00CD5C9F">
        <w:trPr>
          <w:cantSplit/>
          <w:trHeight w:hRule="exact" w:val="985"/>
          <w:jc w:val="center"/>
          <w:ins w:id="415" w:author="Jillian Carson-Jackson" w:date="2021-01-30T21:00:00Z"/>
        </w:trPr>
        <w:tc>
          <w:tcPr>
            <w:tcW w:w="8330" w:type="dxa"/>
            <w:shd w:val="clear" w:color="auto" w:fill="D9D9D9" w:themeFill="background1" w:themeFillShade="D9"/>
          </w:tcPr>
          <w:p w14:paraId="7F03A4EF" w14:textId="06269B3B" w:rsidR="00890E10" w:rsidRDefault="001B5ACE" w:rsidP="00010962">
            <w:pPr>
              <w:pStyle w:val="Tablelevel1bold"/>
              <w:rPr>
                <w:ins w:id="416" w:author="Jillian Carson-Jackson" w:date="2021-04-21T20:24:00Z"/>
                <w:rFonts w:ascii="Calibri" w:hAnsi="Calibri"/>
                <w:b w:val="0"/>
                <w:sz w:val="22"/>
                <w:szCs w:val="22"/>
              </w:rPr>
            </w:pPr>
            <w:ins w:id="417" w:author="Jillian Carson-Jackson" w:date="2021-04-21T20:30:00Z">
              <w:r>
                <w:rPr>
                  <w:rFonts w:ascii="Calibri" w:hAnsi="Calibri"/>
                  <w:b w:val="0"/>
                  <w:sz w:val="22"/>
                  <w:szCs w:val="22"/>
                </w:rPr>
                <w:t>Compliance and Enforcement</w:t>
              </w:r>
            </w:ins>
          </w:p>
          <w:p w14:paraId="5714D217" w14:textId="77777777" w:rsidR="004B7832" w:rsidRDefault="004B7832" w:rsidP="00791683">
            <w:pPr>
              <w:pStyle w:val="Tablelevel1bold"/>
              <w:ind w:left="247"/>
              <w:rPr>
                <w:ins w:id="418" w:author="Jillian Carson-Jackson" w:date="2021-04-21T20:24:00Z"/>
                <w:rFonts w:ascii="Calibri" w:hAnsi="Calibri"/>
                <w:b w:val="0"/>
                <w:sz w:val="22"/>
                <w:szCs w:val="22"/>
              </w:rPr>
            </w:pPr>
          </w:p>
          <w:p w14:paraId="426FC57E" w14:textId="1322054E" w:rsidR="004B7832" w:rsidRDefault="004B7832" w:rsidP="00791683">
            <w:pPr>
              <w:pStyle w:val="Tablelevel1bold"/>
              <w:ind w:left="247"/>
              <w:rPr>
                <w:ins w:id="419" w:author="Jillian Carson-Jackson" w:date="2021-01-30T21:00:00Z"/>
                <w:rFonts w:ascii="Calibri" w:hAnsi="Calibri"/>
                <w:b w:val="0"/>
                <w:sz w:val="22"/>
                <w:szCs w:val="22"/>
              </w:rPr>
            </w:pPr>
          </w:p>
        </w:tc>
        <w:tc>
          <w:tcPr>
            <w:tcW w:w="3118" w:type="dxa"/>
            <w:shd w:val="clear" w:color="auto" w:fill="D9D9D9" w:themeFill="background1" w:themeFillShade="D9"/>
          </w:tcPr>
          <w:p w14:paraId="54F84305" w14:textId="77777777" w:rsidR="001C524D" w:rsidRPr="006B0203" w:rsidRDefault="001C524D" w:rsidP="00CD5C9F">
            <w:pPr>
              <w:pStyle w:val="Tablelevel2"/>
              <w:ind w:left="0"/>
              <w:jc w:val="center"/>
              <w:rPr>
                <w:ins w:id="420" w:author="Jillian Carson-Jackson" w:date="2021-01-30T21:00:00Z"/>
                <w:rFonts w:ascii="Calibri" w:hAnsi="Calibri"/>
                <w:sz w:val="22"/>
                <w:szCs w:val="22"/>
              </w:rPr>
            </w:pPr>
          </w:p>
        </w:tc>
        <w:tc>
          <w:tcPr>
            <w:tcW w:w="2835" w:type="dxa"/>
            <w:shd w:val="clear" w:color="auto" w:fill="D9D9D9" w:themeFill="background1" w:themeFillShade="D9"/>
          </w:tcPr>
          <w:p w14:paraId="53300543" w14:textId="77777777" w:rsidR="001C524D" w:rsidRPr="006B0203" w:rsidRDefault="001C524D" w:rsidP="00CD5C9F">
            <w:pPr>
              <w:pStyle w:val="Tablelevel2"/>
              <w:ind w:left="0"/>
              <w:jc w:val="center"/>
              <w:rPr>
                <w:ins w:id="421" w:author="Jillian Carson-Jackson" w:date="2021-01-30T21:00:00Z"/>
                <w:rFonts w:ascii="Calibri" w:hAnsi="Calibri"/>
                <w:sz w:val="22"/>
                <w:szCs w:val="22"/>
              </w:rPr>
            </w:pPr>
          </w:p>
        </w:tc>
      </w:tr>
      <w:tr w:rsidR="00F370B7" w:rsidRPr="006B0203" w14:paraId="14769015" w14:textId="77777777" w:rsidTr="00CD5C9F">
        <w:trPr>
          <w:cantSplit/>
          <w:trHeight w:hRule="exact" w:val="985"/>
          <w:jc w:val="center"/>
          <w:ins w:id="422" w:author="Jillian Carson-Jackson" w:date="2021-03-25T18:06:00Z"/>
        </w:trPr>
        <w:tc>
          <w:tcPr>
            <w:tcW w:w="8330" w:type="dxa"/>
            <w:shd w:val="clear" w:color="auto" w:fill="D9D9D9" w:themeFill="background1" w:themeFillShade="D9"/>
          </w:tcPr>
          <w:p w14:paraId="078437D4" w14:textId="7EF48887" w:rsidR="00F370B7" w:rsidRDefault="00F370B7" w:rsidP="00CD5C9F">
            <w:pPr>
              <w:pStyle w:val="Tablelevel1bold"/>
              <w:rPr>
                <w:ins w:id="423" w:author="Jillian Carson-Jackson" w:date="2021-03-25T18:06:00Z"/>
                <w:rFonts w:ascii="Calibri" w:hAnsi="Calibri"/>
                <w:b w:val="0"/>
                <w:sz w:val="22"/>
                <w:szCs w:val="22"/>
              </w:rPr>
            </w:pPr>
          </w:p>
        </w:tc>
        <w:tc>
          <w:tcPr>
            <w:tcW w:w="3118" w:type="dxa"/>
            <w:shd w:val="clear" w:color="auto" w:fill="D9D9D9" w:themeFill="background1" w:themeFillShade="D9"/>
          </w:tcPr>
          <w:p w14:paraId="765E7416" w14:textId="77777777" w:rsidR="00F370B7" w:rsidRPr="006B0203" w:rsidRDefault="00F370B7" w:rsidP="00CD5C9F">
            <w:pPr>
              <w:pStyle w:val="Tablelevel2"/>
              <w:ind w:left="0"/>
              <w:jc w:val="center"/>
              <w:rPr>
                <w:ins w:id="424" w:author="Jillian Carson-Jackson" w:date="2021-03-25T18:06:00Z"/>
                <w:rFonts w:ascii="Calibri" w:hAnsi="Calibri"/>
                <w:sz w:val="22"/>
                <w:szCs w:val="22"/>
              </w:rPr>
            </w:pPr>
          </w:p>
        </w:tc>
        <w:tc>
          <w:tcPr>
            <w:tcW w:w="2835" w:type="dxa"/>
            <w:shd w:val="clear" w:color="auto" w:fill="D9D9D9" w:themeFill="background1" w:themeFillShade="D9"/>
          </w:tcPr>
          <w:p w14:paraId="2098796A" w14:textId="77777777" w:rsidR="00F370B7" w:rsidRPr="006B0203" w:rsidRDefault="00F370B7" w:rsidP="00CD5C9F">
            <w:pPr>
              <w:pStyle w:val="Tablelevel2"/>
              <w:ind w:left="0"/>
              <w:jc w:val="center"/>
              <w:rPr>
                <w:ins w:id="425" w:author="Jillian Carson-Jackson" w:date="2021-03-25T18:06:00Z"/>
                <w:rFonts w:ascii="Calibri" w:hAnsi="Calibri"/>
                <w:sz w:val="22"/>
                <w:szCs w:val="22"/>
              </w:rPr>
            </w:pPr>
          </w:p>
        </w:tc>
      </w:tr>
    </w:tbl>
    <w:p w14:paraId="39C84FFF" w14:textId="77777777" w:rsidR="00C01863" w:rsidRDefault="00C01863" w:rsidP="00D27E94">
      <w:pPr>
        <w:pStyle w:val="BodyText"/>
        <w:rPr>
          <w:ins w:id="426" w:author="Jillian Carson-Jackson" w:date="2021-01-30T21:01:00Z"/>
          <w:u w:color="009FDF"/>
        </w:rPr>
      </w:pPr>
    </w:p>
    <w:p w14:paraId="55EFB0AE" w14:textId="2B7EC7EB" w:rsidR="00791683" w:rsidRDefault="00791683" w:rsidP="00D27E94">
      <w:pPr>
        <w:pStyle w:val="BodyText"/>
        <w:rPr>
          <w:u w:color="009FDF"/>
        </w:rPr>
        <w:sectPr w:rsidR="00791683" w:rsidSect="00D2783E">
          <w:headerReference w:type="default" r:id="rId20"/>
          <w:pgSz w:w="16838" w:h="11906" w:orient="landscape" w:code="9"/>
          <w:pgMar w:top="1134" w:right="1134" w:bottom="1134" w:left="1134" w:header="709" w:footer="709" w:gutter="0"/>
          <w:cols w:space="708"/>
          <w:docGrid w:linePitch="360"/>
        </w:sectPr>
      </w:pPr>
    </w:p>
    <w:p w14:paraId="7B37DDAD" w14:textId="022EBC05" w:rsidR="00D2783E" w:rsidRDefault="00D2783E" w:rsidP="00D27E94">
      <w:pPr>
        <w:pStyle w:val="BodyText"/>
        <w:rPr>
          <w:u w:color="009FDF"/>
        </w:rPr>
      </w:pPr>
    </w:p>
    <w:bookmarkEnd w:id="46"/>
    <w:bookmarkEnd w:id="45"/>
    <w:bookmarkEnd w:id="36"/>
    <w:bookmarkEnd w:id="37"/>
    <w:bookmarkEnd w:id="38"/>
    <w:bookmarkEnd w:id="39"/>
    <w:bookmarkEnd w:id="40"/>
    <w:bookmarkEnd w:id="41"/>
    <w:bookmarkEnd w:id="42"/>
    <w:bookmarkEnd w:id="43"/>
    <w:bookmarkEnd w:id="44"/>
    <w:p w14:paraId="6A41E454" w14:textId="77777777" w:rsidR="0002067D" w:rsidRPr="00CD756A" w:rsidRDefault="0002067D" w:rsidP="0002067D">
      <w:pPr>
        <w:pStyle w:val="BodyText"/>
        <w:tabs>
          <w:tab w:val="left" w:pos="709"/>
        </w:tabs>
        <w:ind w:left="709" w:hanging="709"/>
      </w:pPr>
    </w:p>
    <w:sectPr w:rsidR="0002067D" w:rsidRPr="00CD756A" w:rsidSect="0002067D">
      <w:headerReference w:type="default" r:id="rId21"/>
      <w:footerReference w:type="default" r:id="rId22"/>
      <w:pgSz w:w="11906" w:h="16838"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7" w:author="Jillian Carson-Jackson" w:date="2020-12-27T15:43:00Z" w:initials="JC">
    <w:p w14:paraId="577A1F17" w14:textId="2EDEBA28" w:rsidR="00B867BF" w:rsidRDefault="00AC0A93">
      <w:pPr>
        <w:pStyle w:val="CommentText"/>
      </w:pPr>
      <w:r>
        <w:rPr>
          <w:rStyle w:val="CommentReference"/>
        </w:rPr>
        <w:annotationRef/>
      </w:r>
    </w:p>
    <w:p w14:paraId="48C1501A" w14:textId="6F86B340" w:rsidR="00AC0A93" w:rsidRDefault="00AC0A93">
      <w:pPr>
        <w:pStyle w:val="CommentText"/>
      </w:pPr>
      <w:r>
        <w:t>New Module</w:t>
      </w:r>
      <w:r w:rsidR="0075218C">
        <w:t xml:space="preserve"> – revised based on the </w:t>
      </w:r>
      <w:r w:rsidR="00AC0FDF">
        <w:t>relevant sections from the original module 2 – Traffic Management</w:t>
      </w:r>
    </w:p>
  </w:comment>
  <w:comment w:id="48" w:author="Jillian Carson-Jackson" w:date="2021-09-08T16:38:00Z" w:initials="JCJ">
    <w:p w14:paraId="10F5AB12" w14:textId="77777777" w:rsidR="00B867BF" w:rsidRDefault="00B867BF" w:rsidP="00B867BF">
      <w:pPr>
        <w:pStyle w:val="CommentText"/>
      </w:pPr>
      <w:r>
        <w:rPr>
          <w:rStyle w:val="CommentReference"/>
        </w:rPr>
        <w:annotationRef/>
      </w:r>
      <w:r w:rsidRPr="00B867BF">
        <w:rPr>
          <w:highlight w:val="green"/>
        </w:rPr>
        <w:t>NOTE – if proposed revised module framework and competence table format agreed, all modules to be updated to reflect the new format.</w:t>
      </w:r>
      <w:r>
        <w:t xml:space="preserve"> </w:t>
      </w:r>
    </w:p>
    <w:p w14:paraId="3BB08278" w14:textId="77777777" w:rsidR="00B867BF" w:rsidRDefault="00B867BF" w:rsidP="00B867BF">
      <w:pPr>
        <w:pStyle w:val="CommentText"/>
      </w:pPr>
    </w:p>
    <w:p w14:paraId="0B86A4CC" w14:textId="7D8A0085" w:rsidR="00B867BF" w:rsidRDefault="00B867BF">
      <w:pPr>
        <w:pStyle w:val="CommentText"/>
      </w:pPr>
    </w:p>
  </w:comment>
  <w:comment w:id="49" w:author="Jillian Carson-Jackson" w:date="2021-09-19T17:14:00Z" w:initials="JCJ">
    <w:p w14:paraId="64573F75" w14:textId="7F9DFF22" w:rsidR="0033579F" w:rsidRDefault="0033579F">
      <w:pPr>
        <w:pStyle w:val="CommentText"/>
      </w:pPr>
      <w:r>
        <w:rPr>
          <w:rStyle w:val="CommentReference"/>
        </w:rPr>
        <w:annotationRef/>
      </w:r>
      <w:r>
        <w:t xml:space="preserve">Not required, as the instruction qualifications already well covered.  This means the ‘Introduction’ section may be removed. </w:t>
      </w:r>
    </w:p>
  </w:comment>
  <w:comment w:id="56" w:author="Jillian Carson-Jackson" w:date="2021-03-25T17:23:00Z" w:initials="JC">
    <w:p w14:paraId="10B60FAE" w14:textId="39A821EF" w:rsidR="0015419C" w:rsidRDefault="0015419C">
      <w:pPr>
        <w:pStyle w:val="CommentText"/>
      </w:pPr>
      <w:r>
        <w:rPr>
          <w:rStyle w:val="CommentReference"/>
        </w:rPr>
        <w:annotationRef/>
      </w:r>
      <w:r w:rsidR="00BF25E3">
        <w:t>Spain</w:t>
      </w:r>
      <w:r w:rsidR="00DC0D1B">
        <w:t xml:space="preserve"> and Italy</w:t>
      </w:r>
      <w:r w:rsidR="00BF25E3">
        <w:t xml:space="preserve"> input: </w:t>
      </w:r>
      <w:r w:rsidR="00AD2C95">
        <w:t>Question: Is it necessary these two phrases for this module that t is mainly theoretical?</w:t>
      </w:r>
      <w:r w:rsidR="00DC0D1B">
        <w:t xml:space="preserve">  </w:t>
      </w:r>
    </w:p>
  </w:comment>
  <w:comment w:id="57" w:author="Jillian Carson-Jackson" w:date="2021-03-25T20:42:00Z" w:initials="JC">
    <w:p w14:paraId="0E77478F" w14:textId="4EA71807" w:rsidR="00CA526E" w:rsidRDefault="00CA526E">
      <w:pPr>
        <w:pStyle w:val="CommentText"/>
      </w:pPr>
      <w:r>
        <w:rPr>
          <w:rStyle w:val="CommentReference"/>
        </w:rPr>
        <w:annotationRef/>
      </w:r>
      <w:r>
        <w:t>agreed</w:t>
      </w:r>
    </w:p>
  </w:comment>
  <w:comment w:id="109" w:author="MURVANA Raffaele Danilo (T.V.)" w:date="2021-03-16T12:40:00Z" w:initials="MRD">
    <w:p w14:paraId="5ABF3B02" w14:textId="77777777" w:rsidR="00132C31" w:rsidRDefault="00132C31" w:rsidP="00132C31">
      <w:pPr>
        <w:pStyle w:val="CommentText"/>
      </w:pPr>
      <w:r>
        <w:rPr>
          <w:rStyle w:val="CommentReference"/>
        </w:rPr>
        <w:annotationRef/>
      </w:r>
      <w:r>
        <w:rPr>
          <w:rStyle w:val="jlqj4b"/>
          <w:lang w:val="en"/>
        </w:rPr>
        <w:t>I believe it falls strongly within the scope of the module</w:t>
      </w:r>
    </w:p>
  </w:comment>
  <w:comment w:id="110" w:author="Jillian Carson-Jackson" w:date="2021-03-25T20:59:00Z" w:initials="JC">
    <w:p w14:paraId="483B23ED" w14:textId="0B81A3BF" w:rsidR="009F798B" w:rsidRDefault="009F798B">
      <w:pPr>
        <w:pStyle w:val="CommentText"/>
      </w:pPr>
      <w:r>
        <w:rPr>
          <w:rStyle w:val="CommentReference"/>
        </w:rPr>
        <w:annotationRef/>
      </w:r>
      <w:r>
        <w:t>Agreed, added to scope and aims</w:t>
      </w:r>
    </w:p>
  </w:comment>
  <w:comment w:id="102" w:author="Jillian Carson-Jackson" w:date="2021-03-25T20:59:00Z" w:initials="JC">
    <w:p w14:paraId="73A6C5AA" w14:textId="406A2650" w:rsidR="009F798B" w:rsidRDefault="009F798B">
      <w:pPr>
        <w:pStyle w:val="CommentText"/>
      </w:pPr>
      <w:r>
        <w:rPr>
          <w:rStyle w:val="CommentReference"/>
        </w:rPr>
        <w:annotationRef/>
      </w:r>
      <w:r>
        <w:t xml:space="preserve">Could move to a higher level. </w:t>
      </w:r>
    </w:p>
  </w:comment>
  <w:comment w:id="103" w:author="Jillian Carson-Jackson" w:date="2021-09-19T17:33:00Z" w:initials="JCJ">
    <w:p w14:paraId="5663FDB5" w14:textId="23CBC99D" w:rsidR="0070653E" w:rsidRDefault="0070653E">
      <w:pPr>
        <w:pStyle w:val="CommentText"/>
      </w:pPr>
      <w:r>
        <w:rPr>
          <w:rStyle w:val="CommentReference"/>
        </w:rPr>
        <w:annotationRef/>
      </w:r>
      <w:r>
        <w:t xml:space="preserve">Propose deleting </w:t>
      </w:r>
    </w:p>
  </w:comment>
  <w:comment w:id="117" w:author="Jillian Carson-Jackson" w:date="2021-09-03T17:34:00Z" w:initials="JCJ">
    <w:p w14:paraId="139C2240" w14:textId="77777777" w:rsidR="00C633AC" w:rsidRDefault="00C633AC" w:rsidP="00C633AC">
      <w:pPr>
        <w:pStyle w:val="CommentText"/>
      </w:pPr>
      <w:r>
        <w:rPr>
          <w:rStyle w:val="CommentReference"/>
        </w:rPr>
        <w:annotationRef/>
      </w:r>
      <w:r>
        <w:t xml:space="preserve">Proposed by AMSA/KA – could be alternative to the detailed list of reference materials (which then goes out of date) </w:t>
      </w:r>
    </w:p>
  </w:comment>
  <w:comment w:id="129" w:author="Jillian Carson-Jackson" w:date="2021-09-08T16:02:00Z" w:initials="JCJ">
    <w:p w14:paraId="67DAA7CC" w14:textId="77777777" w:rsidR="00C633AC" w:rsidRDefault="00C633AC" w:rsidP="00C633AC">
      <w:pPr>
        <w:pStyle w:val="CommentText"/>
      </w:pPr>
      <w:r>
        <w:rPr>
          <w:rStyle w:val="CommentReference"/>
        </w:rPr>
        <w:annotationRef/>
      </w:r>
      <w:r>
        <w:t xml:space="preserve">Proposal from AMSA / KA to include references for modules. could be alternative to the detailed list of reference materials – need to ensure it is at a level that will not quickly go out of date.  </w:t>
      </w:r>
    </w:p>
    <w:p w14:paraId="4A641FF1" w14:textId="77777777" w:rsidR="00C633AC" w:rsidRDefault="00C633AC" w:rsidP="00C633AC">
      <w:pPr>
        <w:pStyle w:val="CommentText"/>
      </w:pPr>
    </w:p>
  </w:comment>
  <w:comment w:id="137" w:author="Jillian Carson-Jackson" w:date="2021-09-03T17:34:00Z" w:initials="JCJ">
    <w:p w14:paraId="7E2A2A6D" w14:textId="77777777" w:rsidR="00C633AC" w:rsidRDefault="00C633AC" w:rsidP="00C633AC">
      <w:pPr>
        <w:pStyle w:val="CommentText"/>
      </w:pPr>
      <w:r>
        <w:rPr>
          <w:rStyle w:val="CommentReference"/>
        </w:rPr>
        <w:annotationRef/>
      </w:r>
      <w:r>
        <w:t xml:space="preserve">Proposal from AMSA / KA to include pre-reading for modules. </w:t>
      </w:r>
    </w:p>
  </w:comment>
  <w:comment w:id="146" w:author="Jillian Carson-Jackson" w:date="2021-01-30T20:44:00Z" w:initials="JC">
    <w:p w14:paraId="48C27CE2" w14:textId="25DA3DAF" w:rsidR="0062391F" w:rsidRDefault="0062391F">
      <w:pPr>
        <w:pStyle w:val="CommentText"/>
      </w:pPr>
      <w:r>
        <w:rPr>
          <w:rStyle w:val="CommentReference"/>
        </w:rPr>
        <w:annotationRef/>
      </w:r>
      <w:r>
        <w:t xml:space="preserve">Propose leaving as National Regulations.  Local bye laws </w:t>
      </w:r>
      <w:r w:rsidR="00456927">
        <w:t xml:space="preserve">can be introduced (that they exist) but the details of these will be provided during the V-103/3 course. </w:t>
      </w:r>
    </w:p>
  </w:comment>
  <w:comment w:id="147" w:author="Jillian Carson-Jackson" w:date="2021-03-25T18:01:00Z" w:initials="JC">
    <w:p w14:paraId="483B8F84" w14:textId="02BBA93D" w:rsidR="00CC21E1" w:rsidRDefault="00CC21E1">
      <w:pPr>
        <w:pStyle w:val="CommentText"/>
      </w:pPr>
      <w:r>
        <w:rPr>
          <w:rStyle w:val="CommentReference"/>
        </w:rPr>
        <w:annotationRef/>
      </w:r>
      <w:r>
        <w:t>Italy: Agree</w:t>
      </w:r>
    </w:p>
  </w:comment>
  <w:comment w:id="148" w:author="Jillian Carson-Jackson" w:date="2021-03-25T21:03:00Z" w:initials="JC">
    <w:p w14:paraId="36710F3C" w14:textId="773097D8" w:rsidR="00AA3FE1" w:rsidRDefault="00AA3FE1">
      <w:pPr>
        <w:pStyle w:val="CommentText"/>
      </w:pPr>
      <w:r>
        <w:rPr>
          <w:rStyle w:val="CommentReference"/>
        </w:rPr>
        <w:annotationRef/>
      </w:r>
      <w:r>
        <w:t>Discussion highlighted the fact that we need to ensure the fact local bye laws exist during V-103/1; the actual local bye-laws would be included in V-103/3</w:t>
      </w:r>
    </w:p>
  </w:comment>
  <w:comment w:id="150" w:author="MURVANA Raffaele Danilo (T.V.)" w:date="2021-03-16T12:40:00Z" w:initials="MRD">
    <w:p w14:paraId="4E090E20" w14:textId="2401801B" w:rsidR="00C407E7" w:rsidRDefault="00C407E7" w:rsidP="00C407E7">
      <w:pPr>
        <w:pStyle w:val="CommentText"/>
      </w:pPr>
      <w:r>
        <w:rPr>
          <w:rStyle w:val="CommentReference"/>
        </w:rPr>
        <w:annotationRef/>
      </w:r>
      <w:r>
        <w:t>As reported in the detailed</w:t>
      </w:r>
      <w:r w:rsidR="008736F9">
        <w:t xml:space="preserve"> section </w:t>
      </w:r>
    </w:p>
  </w:comment>
  <w:comment w:id="151" w:author="Jillian Carson-Jackson" w:date="2021-03-25T21:07:00Z" w:initials="JC">
    <w:p w14:paraId="03F41E7E" w14:textId="77777777" w:rsidR="00396090" w:rsidRDefault="00396090">
      <w:pPr>
        <w:pStyle w:val="CommentText"/>
      </w:pPr>
      <w:r>
        <w:rPr>
          <w:rStyle w:val="CommentReference"/>
        </w:rPr>
        <w:annotationRef/>
      </w:r>
      <w:r>
        <w:t xml:space="preserve">Note </w:t>
      </w:r>
      <w:r w:rsidR="008B1D10">
        <w:t xml:space="preserve">from Argentine – important element. </w:t>
      </w:r>
    </w:p>
    <w:p w14:paraId="22CC177B" w14:textId="711508AB" w:rsidR="007E724C" w:rsidRDefault="007E724C">
      <w:pPr>
        <w:pStyle w:val="CommentText"/>
      </w:pPr>
      <w:r>
        <w:t xml:space="preserve">Comment from Australia – more suited to V-103/3? </w:t>
      </w:r>
    </w:p>
  </w:comment>
  <w:comment w:id="155" w:author="Jillian Carson-Jackson" w:date="2021-01-30T21:06:00Z" w:initials="JC">
    <w:p w14:paraId="5799331E" w14:textId="49C5E404" w:rsidR="00685596" w:rsidRDefault="00685596">
      <w:pPr>
        <w:pStyle w:val="CommentText"/>
      </w:pPr>
      <w:r>
        <w:rPr>
          <w:rStyle w:val="CommentReference"/>
        </w:rPr>
        <w:annotationRef/>
      </w:r>
      <w:r>
        <w:t>Question: do we need this?</w:t>
      </w:r>
    </w:p>
  </w:comment>
  <w:comment w:id="156" w:author="Jillian Carson-Jackson" w:date="2021-03-25T18:02:00Z" w:initials="JC">
    <w:p w14:paraId="797697E8" w14:textId="76494705" w:rsidR="00DC12B0" w:rsidRDefault="00DC12B0">
      <w:pPr>
        <w:pStyle w:val="CommentText"/>
      </w:pPr>
      <w:r>
        <w:rPr>
          <w:rStyle w:val="CommentReference"/>
        </w:rPr>
        <w:annotationRef/>
      </w:r>
      <w:r>
        <w:t>Italy input: agree</w:t>
      </w:r>
    </w:p>
  </w:comment>
  <w:comment w:id="158" w:author="Jillian Carson-Jackson" w:date="2021-03-25T17:24:00Z" w:initials="JC">
    <w:p w14:paraId="7902B033" w14:textId="1A30CA1A" w:rsidR="00372164" w:rsidRDefault="00372164" w:rsidP="00372164">
      <w:pPr>
        <w:pStyle w:val="CommentText"/>
      </w:pPr>
      <w:r>
        <w:rPr>
          <w:rStyle w:val="CommentReference"/>
        </w:rPr>
        <w:annotationRef/>
      </w:r>
      <w:r w:rsidR="00BF25E3">
        <w:t xml:space="preserve">Spain input: </w:t>
      </w:r>
      <w:r>
        <w:t>We propose level 2 because according Table 1, level 2 “</w:t>
      </w:r>
      <w:r w:rsidRPr="00C50983">
        <w:t>applies laws and theories to practical situations</w:t>
      </w:r>
      <w:r>
        <w:t>”.</w:t>
      </w:r>
    </w:p>
    <w:p w14:paraId="33FC4204" w14:textId="772E8EA8" w:rsidR="00372164" w:rsidRDefault="00372164">
      <w:pPr>
        <w:pStyle w:val="CommentText"/>
      </w:pPr>
    </w:p>
  </w:comment>
  <w:comment w:id="159" w:author="Jillian Carson-Jackson" w:date="2021-03-25T21:05:00Z" w:initials="JC">
    <w:p w14:paraId="7D842E8B" w14:textId="3522ABAD" w:rsidR="00F56C26" w:rsidRDefault="00F56C26">
      <w:pPr>
        <w:pStyle w:val="CommentText"/>
      </w:pPr>
      <w:r>
        <w:rPr>
          <w:rStyle w:val="CommentReference"/>
        </w:rPr>
        <w:annotationRef/>
      </w:r>
      <w:r w:rsidR="00DB73C8">
        <w:t>Agreed (note that local bye laws will be introduced only)</w:t>
      </w:r>
    </w:p>
  </w:comment>
  <w:comment w:id="166" w:author="MURVANA Raffaele Danilo (T.V.)" w:date="2021-03-16T12:40:00Z" w:initials="MRD">
    <w:p w14:paraId="0DBE4137" w14:textId="77777777" w:rsidR="006449E6" w:rsidRDefault="006449E6" w:rsidP="006449E6">
      <w:pPr>
        <w:pStyle w:val="CommentText"/>
      </w:pPr>
      <w:r>
        <w:rPr>
          <w:rStyle w:val="CommentReference"/>
        </w:rPr>
        <w:annotationRef/>
      </w:r>
      <w:r>
        <w:t>Propose indicate VTS in general</w:t>
      </w:r>
    </w:p>
  </w:comment>
  <w:comment w:id="170" w:author="Jillian Carson-Jackson" w:date="2021-03-25T17:25:00Z" w:initials="JC">
    <w:p w14:paraId="2A4C5ED1" w14:textId="77777777" w:rsidR="006449E6" w:rsidRDefault="006449E6" w:rsidP="006449E6">
      <w:pPr>
        <w:pStyle w:val="CommentText"/>
      </w:pPr>
      <w:r>
        <w:rPr>
          <w:rStyle w:val="CommentReference"/>
        </w:rPr>
        <w:annotationRef/>
      </w:r>
      <w:r>
        <w:t>Spain input: We propose level 2 because according Table 1, level 2 “</w:t>
      </w:r>
      <w:r w:rsidRPr="00C50983">
        <w:t>applies laws and theories to practical situations</w:t>
      </w:r>
      <w:r>
        <w:t>”.</w:t>
      </w:r>
    </w:p>
  </w:comment>
  <w:comment w:id="175" w:author="Jillian Carson-Jackson" w:date="2021-03-25T18:02:00Z" w:initials="JC">
    <w:p w14:paraId="4EDE3717" w14:textId="77777777" w:rsidR="006449E6" w:rsidRDefault="006449E6" w:rsidP="006449E6">
      <w:pPr>
        <w:pStyle w:val="CommentText"/>
      </w:pPr>
      <w:r>
        <w:rPr>
          <w:rStyle w:val="CommentReference"/>
        </w:rPr>
        <w:annotationRef/>
      </w:r>
      <w:r>
        <w:t>Italy input</w:t>
      </w:r>
    </w:p>
  </w:comment>
  <w:comment w:id="176" w:author="Jillian Carson-Jackson" w:date="2021-03-25T21:10:00Z" w:initials="JC">
    <w:p w14:paraId="3DF44BEA" w14:textId="77777777" w:rsidR="006449E6" w:rsidRDefault="006449E6" w:rsidP="006449E6">
      <w:pPr>
        <w:pStyle w:val="CommentText"/>
      </w:pPr>
      <w:r>
        <w:rPr>
          <w:rStyle w:val="CommentReference"/>
        </w:rPr>
        <w:annotationRef/>
      </w:r>
      <w:r>
        <w:t xml:space="preserve">Agree level 3 </w:t>
      </w:r>
    </w:p>
  </w:comment>
  <w:comment w:id="178" w:author="Jillian Carson-Jackson" w:date="2021-03-25T18:03:00Z" w:initials="JC">
    <w:p w14:paraId="3854838F" w14:textId="5E9B1473" w:rsidR="00DC12B0" w:rsidRDefault="00DC12B0">
      <w:pPr>
        <w:pStyle w:val="CommentText"/>
      </w:pPr>
      <w:r>
        <w:rPr>
          <w:rStyle w:val="CommentReference"/>
        </w:rPr>
        <w:annotationRef/>
      </w:r>
      <w:r>
        <w:t>From Italy: I think only PILOT is more correct</w:t>
      </w:r>
    </w:p>
  </w:comment>
  <w:comment w:id="179" w:author="Jillian Carson-Jackson" w:date="2021-03-25T21:12:00Z" w:initials="JC">
    <w:p w14:paraId="5A9D6439" w14:textId="22E39601" w:rsidR="006D50F0" w:rsidRDefault="006D50F0">
      <w:pPr>
        <w:pStyle w:val="CommentText"/>
      </w:pPr>
      <w:r>
        <w:rPr>
          <w:rStyle w:val="CommentReference"/>
        </w:rPr>
        <w:annotationRef/>
      </w:r>
      <w:r>
        <w:t>JCJ to confirm terminology – Pilot or marine pilot?</w:t>
      </w:r>
    </w:p>
  </w:comment>
  <w:comment w:id="182" w:author="Jillian Carson-Jackson" w:date="2020-12-27T15:50:00Z" w:initials="JC">
    <w:p w14:paraId="0C59AB21" w14:textId="5519A0D3" w:rsidR="00F4462B" w:rsidRDefault="00F4462B">
      <w:pPr>
        <w:pStyle w:val="CommentText"/>
      </w:pPr>
      <w:r>
        <w:rPr>
          <w:rStyle w:val="CommentReference"/>
        </w:rPr>
        <w:annotationRef/>
      </w:r>
      <w:r>
        <w:t>Copied from original Module 5</w:t>
      </w:r>
    </w:p>
  </w:comment>
  <w:comment w:id="195" w:author="Jillian Carson-Jackson" w:date="2021-03-25T21:19:00Z" w:initials="JC">
    <w:p w14:paraId="53D87EA4" w14:textId="5BE7B8C2" w:rsidR="009672E7" w:rsidRDefault="009672E7">
      <w:pPr>
        <w:pStyle w:val="CommentText"/>
      </w:pPr>
      <w:r>
        <w:rPr>
          <w:rStyle w:val="CommentReference"/>
        </w:rPr>
        <w:annotationRef/>
      </w:r>
      <w:r>
        <w:t xml:space="preserve">Note – at V-103/1 level – very general, introduction level.  </w:t>
      </w:r>
    </w:p>
  </w:comment>
  <w:comment w:id="203" w:author="Jillian Carson-Jackson" w:date="2020-12-27T15:54:00Z" w:initials="JC">
    <w:p w14:paraId="6BC8C9CA" w14:textId="0648D624" w:rsidR="00857B0D" w:rsidRDefault="00857B0D">
      <w:pPr>
        <w:pStyle w:val="CommentText"/>
      </w:pPr>
      <w:r>
        <w:rPr>
          <w:rStyle w:val="CommentReference"/>
        </w:rPr>
        <w:annotationRef/>
      </w:r>
      <w:r>
        <w:t>Estimate – taken from hours identified in original Table 4 for original Module 2</w:t>
      </w:r>
      <w:r w:rsidR="0059504D">
        <w:t xml:space="preserve">. </w:t>
      </w:r>
    </w:p>
  </w:comment>
  <w:comment w:id="212" w:author="Jillian Carson-Jackson" w:date="2021-03-25T18:11:00Z" w:initials="JC">
    <w:p w14:paraId="449CB1E0" w14:textId="77777777" w:rsidR="00932C9D" w:rsidRDefault="00932C9D" w:rsidP="00932C9D">
      <w:pPr>
        <w:pStyle w:val="CommentText"/>
      </w:pPr>
      <w:r>
        <w:rPr>
          <w:rStyle w:val="CommentReference"/>
        </w:rPr>
        <w:annotationRef/>
      </w:r>
      <w:r>
        <w:t xml:space="preserve">Australia Input: Question – Does an operator need to know all of this listed here to the left or are we better off just focusing on that which is directly related to the legislative framework for VTS? </w:t>
      </w:r>
    </w:p>
    <w:p w14:paraId="4A60A57B" w14:textId="77777777" w:rsidR="00932C9D" w:rsidRDefault="00932C9D" w:rsidP="00932C9D">
      <w:pPr>
        <w:pStyle w:val="Tabletext"/>
        <w:spacing w:before="0" w:after="0"/>
        <w:ind w:left="0" w:right="0"/>
        <w:rPr>
          <w:i/>
          <w:szCs w:val="20"/>
        </w:rPr>
      </w:pPr>
      <w:r>
        <w:rPr>
          <w:rFonts w:ascii="Calibri" w:hAnsi="Calibri"/>
          <w:i/>
          <w:szCs w:val="20"/>
        </w:rPr>
        <w:t>Eg Provide an overview to the international regulatory and legal framework for establishing VTS.</w:t>
      </w:r>
    </w:p>
    <w:p w14:paraId="78B947FB" w14:textId="77777777" w:rsidR="00932C9D" w:rsidRDefault="00932C9D" w:rsidP="00932C9D">
      <w:pPr>
        <w:pStyle w:val="CommentText"/>
      </w:pPr>
    </w:p>
    <w:p w14:paraId="770B6263" w14:textId="77777777" w:rsidR="00932C9D" w:rsidRDefault="00932C9D" w:rsidP="00932C9D">
      <w:pPr>
        <w:pStyle w:val="CommentText"/>
      </w:pPr>
      <w:r>
        <w:t xml:space="preserve">Suggested subject elements - </w:t>
      </w:r>
    </w:p>
    <w:p w14:paraId="0ACA7A10" w14:textId="77777777" w:rsidR="00932C9D" w:rsidRDefault="00932C9D" w:rsidP="00270322">
      <w:pPr>
        <w:pStyle w:val="CommentText"/>
        <w:numPr>
          <w:ilvl w:val="0"/>
          <w:numId w:val="45"/>
        </w:numPr>
      </w:pPr>
      <w:r>
        <w:t>SOLAS V/12 – Vessel Traffic Services</w:t>
      </w:r>
    </w:p>
    <w:p w14:paraId="14B9624D" w14:textId="77777777" w:rsidR="00932C9D" w:rsidRDefault="00932C9D" w:rsidP="00270322">
      <w:pPr>
        <w:pStyle w:val="CommentText"/>
        <w:numPr>
          <w:ilvl w:val="0"/>
          <w:numId w:val="45"/>
        </w:numPr>
      </w:pPr>
      <w:r>
        <w:t>IMO Resolution A.857(20) / the new resolution</w:t>
      </w:r>
    </w:p>
    <w:p w14:paraId="26FCD713" w14:textId="77777777" w:rsidR="00932C9D" w:rsidRDefault="00932C9D" w:rsidP="00270322">
      <w:pPr>
        <w:pStyle w:val="CommentText"/>
        <w:numPr>
          <w:ilvl w:val="0"/>
          <w:numId w:val="45"/>
        </w:numPr>
      </w:pPr>
      <w:r>
        <w:t>Responsibilities of Contracting Governments, Competent Authorities and VTS Authorities</w:t>
      </w:r>
    </w:p>
    <w:p w14:paraId="4CD3C918" w14:textId="77777777" w:rsidR="00932C9D" w:rsidRDefault="00932C9D" w:rsidP="00270322">
      <w:pPr>
        <w:pStyle w:val="CommentText"/>
        <w:numPr>
          <w:ilvl w:val="0"/>
          <w:numId w:val="45"/>
        </w:numPr>
      </w:pPr>
      <w:r>
        <w:t>IALA Standards, Recommendations, and Guidelines</w:t>
      </w:r>
    </w:p>
    <w:p w14:paraId="73D68BB6" w14:textId="77777777" w:rsidR="00932C9D" w:rsidRDefault="00932C9D" w:rsidP="00932C9D">
      <w:pPr>
        <w:pStyle w:val="CommentText"/>
      </w:pPr>
    </w:p>
    <w:p w14:paraId="0370184C" w14:textId="08BAB7D6" w:rsidR="00932C9D" w:rsidRDefault="00932C9D">
      <w:pPr>
        <w:pStyle w:val="CommentText"/>
      </w:pPr>
    </w:p>
  </w:comment>
  <w:comment w:id="244" w:author="Jillian Carson-Jackson" w:date="2021-03-25T17:27:00Z" w:initials="JC">
    <w:p w14:paraId="4087337C" w14:textId="77777777" w:rsidR="00175C94" w:rsidRDefault="00175C94" w:rsidP="00175C94">
      <w:pPr>
        <w:pStyle w:val="CommentText"/>
      </w:pPr>
      <w:r>
        <w:rPr>
          <w:rStyle w:val="CommentReference"/>
        </w:rPr>
        <w:annotationRef/>
      </w:r>
      <w:r>
        <w:t xml:space="preserve">Spain input: Amend to IMO Conventions, Codes, Resolutions and Circulars </w:t>
      </w:r>
    </w:p>
  </w:comment>
  <w:comment w:id="245" w:author="Jillian Carson-Jackson" w:date="2021-03-25T21:35:00Z" w:initials="JC">
    <w:p w14:paraId="4E9F5045" w14:textId="2052CA80" w:rsidR="00823025" w:rsidRDefault="00823025">
      <w:pPr>
        <w:pStyle w:val="CommentText"/>
      </w:pPr>
      <w:r>
        <w:rPr>
          <w:rStyle w:val="CommentReference"/>
        </w:rPr>
        <w:annotationRef/>
      </w:r>
      <w:r>
        <w:t>agreed</w:t>
      </w:r>
    </w:p>
  </w:comment>
  <w:comment w:id="249" w:author="Jillian Carson-Jackson" w:date="2021-03-25T17:27:00Z" w:initials="JC">
    <w:p w14:paraId="4555B822" w14:textId="77777777" w:rsidR="00175C94" w:rsidRDefault="00175C94" w:rsidP="00175C94">
      <w:pPr>
        <w:pStyle w:val="CommentText"/>
      </w:pPr>
      <w:r>
        <w:rPr>
          <w:rStyle w:val="CommentReference"/>
        </w:rPr>
        <w:annotationRef/>
      </w:r>
      <w:r>
        <w:t xml:space="preserve">Spain input: We specify this four regulations of SOLAS Chapter V </w:t>
      </w:r>
      <w:r w:rsidRPr="00556F81">
        <w:t xml:space="preserve">because we think that it is very important for the future VTS </w:t>
      </w:r>
      <w:r>
        <w:t>o</w:t>
      </w:r>
      <w:r w:rsidRPr="00556F81">
        <w:t>perator to understand the nature and legal effect of these four basic tools that the coastal State has to guarantee the safety of its waters.</w:t>
      </w:r>
    </w:p>
  </w:comment>
  <w:comment w:id="250" w:author="Jillian Carson-Jackson" w:date="2021-03-25T21:35:00Z" w:initials="JC">
    <w:p w14:paraId="064FB4CB" w14:textId="4152B3E8" w:rsidR="00823025" w:rsidRDefault="00823025">
      <w:pPr>
        <w:pStyle w:val="CommentText"/>
      </w:pPr>
      <w:r>
        <w:rPr>
          <w:rStyle w:val="CommentReference"/>
        </w:rPr>
        <w:annotationRef/>
      </w:r>
      <w:r>
        <w:t>agreed</w:t>
      </w:r>
    </w:p>
  </w:comment>
  <w:comment w:id="254" w:author="Jillian Carson-Jackson" w:date="2021-03-25T17:28:00Z" w:initials="JC">
    <w:p w14:paraId="0485B909" w14:textId="77777777" w:rsidR="00175C94" w:rsidRDefault="00175C94" w:rsidP="00175C94">
      <w:pPr>
        <w:pStyle w:val="CommentText"/>
      </w:pPr>
      <w:r>
        <w:rPr>
          <w:rStyle w:val="CommentReference"/>
        </w:rPr>
        <w:annotationRef/>
      </w:r>
      <w:r>
        <w:t>Spain input</w:t>
      </w:r>
    </w:p>
  </w:comment>
  <w:comment w:id="255" w:author="Jillian Carson-Jackson" w:date="2021-03-25T21:35:00Z" w:initials="JC">
    <w:p w14:paraId="46A40F5A" w14:textId="3E9F76A8" w:rsidR="00823025" w:rsidRDefault="00823025">
      <w:pPr>
        <w:pStyle w:val="CommentText"/>
      </w:pPr>
      <w:r>
        <w:rPr>
          <w:rStyle w:val="CommentReference"/>
        </w:rPr>
        <w:annotationRef/>
      </w:r>
      <w:r>
        <w:t>agreed</w:t>
      </w:r>
    </w:p>
  </w:comment>
  <w:comment w:id="263" w:author="Jillian Carson-Jackson" w:date="2021-03-25T17:44:00Z" w:initials="JC">
    <w:p w14:paraId="27E0261E" w14:textId="262B76D6" w:rsidR="000944BE" w:rsidRDefault="000944BE">
      <w:pPr>
        <w:pStyle w:val="CommentText"/>
      </w:pPr>
      <w:r>
        <w:rPr>
          <w:rStyle w:val="CommentReference"/>
        </w:rPr>
        <w:annotationRef/>
      </w:r>
      <w:r w:rsidR="00580B6D">
        <w:t>Australia input</w:t>
      </w:r>
      <w:r w:rsidR="00981087">
        <w:t>: split into International Regulation</w:t>
      </w:r>
      <w:r w:rsidR="00753297">
        <w:t xml:space="preserve"> and</w:t>
      </w:r>
      <w:r w:rsidR="00981087">
        <w:t xml:space="preserve"> Maritime </w:t>
      </w:r>
      <w:r w:rsidR="00753297">
        <w:t>organisations</w:t>
      </w:r>
    </w:p>
  </w:comment>
  <w:comment w:id="275" w:author="Jillian Carson-Jackson" w:date="2021-03-25T18:12:00Z" w:initials="JC">
    <w:p w14:paraId="60B36905" w14:textId="3B334574" w:rsidR="00E61315" w:rsidRDefault="00E61315">
      <w:pPr>
        <w:pStyle w:val="CommentText"/>
      </w:pPr>
      <w:r>
        <w:rPr>
          <w:rStyle w:val="CommentReference"/>
        </w:rPr>
        <w:annotationRef/>
      </w:r>
      <w:r>
        <w:t>Australia input: delete sources of</w:t>
      </w:r>
    </w:p>
  </w:comment>
  <w:comment w:id="276" w:author="Jillian Carson-Jackson" w:date="2021-03-25T21:39:00Z" w:initials="JC">
    <w:p w14:paraId="652A9616" w14:textId="18D9B7DD" w:rsidR="009E58A1" w:rsidRDefault="009E58A1">
      <w:pPr>
        <w:pStyle w:val="CommentText"/>
      </w:pPr>
      <w:r>
        <w:rPr>
          <w:rStyle w:val="CommentReference"/>
        </w:rPr>
        <w:annotationRef/>
      </w:r>
      <w:r>
        <w:t>agreed</w:t>
      </w:r>
    </w:p>
  </w:comment>
  <w:comment w:id="278" w:author="Jillian Carson-Jackson" w:date="2021-03-25T17:45:00Z" w:initials="JC">
    <w:p w14:paraId="540910E3" w14:textId="75CC9017" w:rsidR="00603FDF" w:rsidRDefault="00603FDF">
      <w:pPr>
        <w:pStyle w:val="CommentText"/>
      </w:pPr>
      <w:r>
        <w:rPr>
          <w:rStyle w:val="CommentReference"/>
        </w:rPr>
        <w:annotationRef/>
      </w:r>
      <w:r>
        <w:t xml:space="preserve">Australia input: simply to ‘national legislation’ </w:t>
      </w:r>
    </w:p>
  </w:comment>
  <w:comment w:id="279" w:author="Jillian Carson-Jackson" w:date="2021-03-25T21:39:00Z" w:initials="JC">
    <w:p w14:paraId="68900C88" w14:textId="24C1A36A" w:rsidR="009E58A1" w:rsidRDefault="009E58A1">
      <w:pPr>
        <w:pStyle w:val="CommentText"/>
      </w:pPr>
      <w:r>
        <w:rPr>
          <w:rStyle w:val="CommentReference"/>
        </w:rPr>
        <w:annotationRef/>
      </w:r>
      <w:r>
        <w:t>agreed</w:t>
      </w:r>
    </w:p>
  </w:comment>
  <w:comment w:id="281" w:author="Jillian Carson-Jackson" w:date="2021-03-25T21:41:00Z" w:initials="JC">
    <w:p w14:paraId="251B3DB6" w14:textId="77777777" w:rsidR="00433616" w:rsidRDefault="00433616">
      <w:pPr>
        <w:pStyle w:val="CommentText"/>
      </w:pPr>
      <w:r>
        <w:rPr>
          <w:rStyle w:val="CommentReference"/>
        </w:rPr>
        <w:annotationRef/>
      </w:r>
      <w:r>
        <w:t xml:space="preserve">keep at a ‘knowledge of’ level.  Details in V-103/1 </w:t>
      </w:r>
    </w:p>
    <w:p w14:paraId="3068190C" w14:textId="248D7303" w:rsidR="003F3A6D" w:rsidRDefault="003F3A6D">
      <w:pPr>
        <w:pStyle w:val="CommentText"/>
      </w:pPr>
      <w:r>
        <w:t xml:space="preserve">could fit better in nautical knowledge.  </w:t>
      </w:r>
    </w:p>
  </w:comment>
  <w:comment w:id="287" w:author="Jillian Carson-Jackson" w:date="2021-03-25T18:13:00Z" w:initials="JC">
    <w:p w14:paraId="44A21873" w14:textId="77777777" w:rsidR="00E92AF2" w:rsidRDefault="002D5AEC" w:rsidP="00E92AF2">
      <w:pPr>
        <w:pStyle w:val="CommentText"/>
      </w:pPr>
      <w:r>
        <w:rPr>
          <w:rStyle w:val="CommentReference"/>
        </w:rPr>
        <w:annotationRef/>
      </w:r>
      <w:r w:rsidR="00E92AF2">
        <w:t>Australia input: Does this really need to be taught in V103/1?</w:t>
      </w:r>
    </w:p>
    <w:p w14:paraId="1990DE2E" w14:textId="77777777" w:rsidR="00E92AF2" w:rsidRDefault="00E92AF2" w:rsidP="00E92AF2">
      <w:pPr>
        <w:pStyle w:val="CommentText"/>
      </w:pPr>
    </w:p>
    <w:p w14:paraId="5E70CD9D" w14:textId="65A83B7D" w:rsidR="002D5AEC" w:rsidRDefault="00E92AF2" w:rsidP="00E92AF2">
      <w:pPr>
        <w:pStyle w:val="CommentText"/>
      </w:pPr>
      <w:r>
        <w:t>Suggest this be transferred to V103/3 – OJT.  Information that is maintained at local level and be deleted from here.</w:t>
      </w:r>
    </w:p>
  </w:comment>
  <w:comment w:id="288" w:author="Jillian Carson-Jackson" w:date="2021-03-25T21:44:00Z" w:initials="JC">
    <w:p w14:paraId="66864AE9" w14:textId="77777777" w:rsidR="0023513E" w:rsidRDefault="0023513E">
      <w:pPr>
        <w:pStyle w:val="CommentText"/>
      </w:pPr>
      <w:r>
        <w:rPr>
          <w:rStyle w:val="CommentReference"/>
        </w:rPr>
        <w:annotationRef/>
      </w:r>
      <w:r>
        <w:t xml:space="preserve">Note the general introduction – level 1 aspect </w:t>
      </w:r>
    </w:p>
    <w:p w14:paraId="3DE6AC54" w14:textId="653A7800" w:rsidR="0023513E" w:rsidRDefault="0023513E">
      <w:pPr>
        <w:pStyle w:val="CommentText"/>
      </w:pPr>
      <w:r>
        <w:t xml:space="preserve">Details for each will be included in V-103/3.  </w:t>
      </w:r>
    </w:p>
  </w:comment>
  <w:comment w:id="293" w:author="Jillian Carson-Jackson" w:date="2021-03-25T21:41:00Z" w:initials="JC">
    <w:p w14:paraId="64918D72" w14:textId="77777777" w:rsidR="00AE275E" w:rsidRDefault="00AE275E" w:rsidP="00AE275E">
      <w:pPr>
        <w:pStyle w:val="CommentText"/>
      </w:pPr>
      <w:r>
        <w:rPr>
          <w:rStyle w:val="CommentReference"/>
        </w:rPr>
        <w:annotationRef/>
      </w:r>
      <w:r>
        <w:t xml:space="preserve">keep at a ‘knowledge of’ level.  Details in V-103/1 </w:t>
      </w:r>
    </w:p>
    <w:p w14:paraId="3EEC37D7" w14:textId="77777777" w:rsidR="00AE275E" w:rsidRDefault="00AE275E" w:rsidP="00AE275E">
      <w:pPr>
        <w:pStyle w:val="CommentText"/>
      </w:pPr>
      <w:r>
        <w:t xml:space="preserve">could fit better in nautical knowledge.  </w:t>
      </w:r>
    </w:p>
  </w:comment>
  <w:comment w:id="285" w:author="Jillian Carson-Jackson" w:date="2021-03-25T17:29:00Z" w:initials="JC">
    <w:p w14:paraId="2B0DC715" w14:textId="77777777" w:rsidR="001630D8" w:rsidRDefault="001630D8">
      <w:pPr>
        <w:pStyle w:val="CommentText"/>
      </w:pPr>
      <w:r>
        <w:rPr>
          <w:rStyle w:val="CommentReference"/>
        </w:rPr>
        <w:annotationRef/>
      </w:r>
      <w:r w:rsidR="00600A54">
        <w:t xml:space="preserve">Spain input: </w:t>
      </w:r>
      <w:r w:rsidR="00FA478F">
        <w:t>Question: Does this subject correspond to this module</w:t>
      </w:r>
    </w:p>
    <w:p w14:paraId="76B42CB8" w14:textId="23964EE5" w:rsidR="008D66D5" w:rsidRDefault="008D66D5">
      <w:pPr>
        <w:pStyle w:val="CommentText"/>
      </w:pPr>
      <w:r>
        <w:t xml:space="preserve">Australia input: </w:t>
      </w:r>
      <w:r w:rsidR="004A56C2">
        <w:t xml:space="preserve">Suggest transferred to V-103/3 </w:t>
      </w:r>
    </w:p>
  </w:comment>
  <w:comment w:id="300" w:author="Jillian Carson-Jackson" w:date="2021-03-25T18:04:00Z" w:initials="JC">
    <w:p w14:paraId="6653CF9C" w14:textId="0FFA6F3C" w:rsidR="008736F9" w:rsidRDefault="008736F9">
      <w:pPr>
        <w:pStyle w:val="CommentText"/>
      </w:pPr>
      <w:r>
        <w:rPr>
          <w:rStyle w:val="CommentReference"/>
        </w:rPr>
        <w:annotationRef/>
      </w:r>
      <w:r w:rsidR="004D5102">
        <w:t>From Italy: not reported in above subject area</w:t>
      </w:r>
    </w:p>
  </w:comment>
  <w:comment w:id="312" w:author="Jillian Carson-Jackson" w:date="2021-03-25T17:49:00Z" w:initials="JC">
    <w:p w14:paraId="720F6457" w14:textId="2476D54E" w:rsidR="00331E1C" w:rsidRDefault="00331E1C">
      <w:pPr>
        <w:pStyle w:val="CommentText"/>
      </w:pPr>
      <w:r>
        <w:rPr>
          <w:rStyle w:val="CommentReference"/>
        </w:rPr>
        <w:annotationRef/>
      </w:r>
      <w:r w:rsidR="003A0FBF">
        <w:t xml:space="preserve">Australia input: move to a higher level </w:t>
      </w:r>
    </w:p>
  </w:comment>
  <w:comment w:id="314" w:author="Jillian Carson-Jackson" w:date="2021-01-30T20:55:00Z" w:initials="JC">
    <w:p w14:paraId="0F0E59DC" w14:textId="177B932A" w:rsidR="0015575B" w:rsidRDefault="0015575B">
      <w:pPr>
        <w:pStyle w:val="CommentText"/>
      </w:pPr>
      <w:r>
        <w:rPr>
          <w:rStyle w:val="CommentReference"/>
        </w:rPr>
        <w:annotationRef/>
      </w:r>
      <w:r>
        <w:t xml:space="preserve">Suggest deleting – competence is what we are teaching.  Legal liability would reflect the authority and responsibility </w:t>
      </w:r>
    </w:p>
  </w:comment>
  <w:comment w:id="315" w:author="Jillian Carson-Jackson" w:date="2021-03-25T18:11:00Z" w:initials="JC">
    <w:p w14:paraId="628C3447" w14:textId="149D6572" w:rsidR="001E0BA6" w:rsidRDefault="001E0BA6">
      <w:pPr>
        <w:pStyle w:val="CommentText"/>
      </w:pPr>
      <w:r>
        <w:rPr>
          <w:rStyle w:val="CommentReference"/>
        </w:rPr>
        <w:annotationRef/>
      </w:r>
      <w:r>
        <w:t>Australia input: agree</w:t>
      </w:r>
    </w:p>
  </w:comment>
  <w:comment w:id="317" w:author="Jillian Carson-Jackson" w:date="2021-03-25T17:32:00Z" w:initials="JC">
    <w:p w14:paraId="0F02096D" w14:textId="4D1F8C6C" w:rsidR="00F070AF" w:rsidRDefault="00F070AF">
      <w:pPr>
        <w:pStyle w:val="CommentText"/>
      </w:pPr>
      <w:r>
        <w:rPr>
          <w:rStyle w:val="CommentReference"/>
        </w:rPr>
        <w:annotationRef/>
      </w:r>
      <w:r w:rsidR="00846D1F">
        <w:t xml:space="preserve">Spain input: </w:t>
      </w:r>
      <w:r w:rsidR="004C4497">
        <w:t>according to the new Resolution</w:t>
      </w:r>
      <w:r w:rsidR="00846D1F">
        <w:t xml:space="preserve"> </w:t>
      </w:r>
    </w:p>
  </w:comment>
  <w:comment w:id="330" w:author="Jillian Carson-Jackson" w:date="2021-03-25T21:54:00Z" w:initials="JC">
    <w:p w14:paraId="5B4AB782" w14:textId="03F5B125" w:rsidR="00312192" w:rsidRDefault="00312192">
      <w:pPr>
        <w:pStyle w:val="CommentText"/>
      </w:pPr>
      <w:r>
        <w:rPr>
          <w:rStyle w:val="CommentReference"/>
        </w:rPr>
        <w:annotationRef/>
      </w:r>
      <w:r>
        <w:t xml:space="preserve">Note – module on emergencies / confirm location for detail. </w:t>
      </w:r>
    </w:p>
  </w:comment>
  <w:comment w:id="339" w:author="Jillian Carson-Jackson" w:date="2021-01-30T20:56:00Z" w:initials="JC">
    <w:p w14:paraId="202A597D" w14:textId="569B834A" w:rsidR="00590C8F" w:rsidRDefault="00590C8F">
      <w:pPr>
        <w:pStyle w:val="CommentText"/>
      </w:pPr>
      <w:r>
        <w:rPr>
          <w:rStyle w:val="CommentReference"/>
        </w:rPr>
        <w:annotationRef/>
      </w:r>
      <w:r>
        <w:t xml:space="preserve">Question – is this for VTSO training?  </w:t>
      </w:r>
    </w:p>
  </w:comment>
  <w:comment w:id="340" w:author="Jillian Carson-Jackson" w:date="2021-03-25T18:10:00Z" w:initials="JC">
    <w:p w14:paraId="7054E86D" w14:textId="4FA435F2" w:rsidR="003E7226" w:rsidRDefault="003E7226">
      <w:pPr>
        <w:pStyle w:val="CommentText"/>
      </w:pPr>
      <w:r>
        <w:rPr>
          <w:rStyle w:val="CommentReference"/>
        </w:rPr>
        <w:annotationRef/>
      </w:r>
      <w:r>
        <w:t>Australia input: could be deleted</w:t>
      </w:r>
    </w:p>
  </w:comment>
  <w:comment w:id="401" w:author="Jillian Carson-Jackson" w:date="2021-04-21T20:29:00Z" w:initials="JC">
    <w:p w14:paraId="7C43363A" w14:textId="0129E742" w:rsidR="001D387B" w:rsidRDefault="001D387B">
      <w:pPr>
        <w:pStyle w:val="CommentText"/>
      </w:pPr>
      <w:r>
        <w:rPr>
          <w:rStyle w:val="CommentReference"/>
        </w:rPr>
        <w:annotationRef/>
      </w:r>
      <w:r>
        <w:t xml:space="preserve">May need to be moved to a different module.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C1501A" w15:done="0"/>
  <w15:commentEx w15:paraId="0B86A4CC" w15:done="0"/>
  <w15:commentEx w15:paraId="64573F75" w15:done="0"/>
  <w15:commentEx w15:paraId="10B60FAE" w15:done="0"/>
  <w15:commentEx w15:paraId="0E77478F" w15:paraIdParent="10B60FAE" w15:done="0"/>
  <w15:commentEx w15:paraId="5ABF3B02" w15:done="0"/>
  <w15:commentEx w15:paraId="483B23ED" w15:paraIdParent="5ABF3B02" w15:done="0"/>
  <w15:commentEx w15:paraId="73A6C5AA" w15:done="0"/>
  <w15:commentEx w15:paraId="5663FDB5" w15:paraIdParent="73A6C5AA" w15:done="0"/>
  <w15:commentEx w15:paraId="139C2240" w15:done="0"/>
  <w15:commentEx w15:paraId="4A641FF1" w15:done="0"/>
  <w15:commentEx w15:paraId="7E2A2A6D" w15:done="0"/>
  <w15:commentEx w15:paraId="48C27CE2" w15:done="0"/>
  <w15:commentEx w15:paraId="483B8F84" w15:paraIdParent="48C27CE2" w15:done="0"/>
  <w15:commentEx w15:paraId="36710F3C" w15:paraIdParent="48C27CE2" w15:done="0"/>
  <w15:commentEx w15:paraId="4E090E20" w15:done="0"/>
  <w15:commentEx w15:paraId="22CC177B" w15:paraIdParent="4E090E20" w15:done="0"/>
  <w15:commentEx w15:paraId="5799331E" w15:done="0"/>
  <w15:commentEx w15:paraId="797697E8" w15:paraIdParent="5799331E" w15:done="0"/>
  <w15:commentEx w15:paraId="33FC4204" w15:done="0"/>
  <w15:commentEx w15:paraId="7D842E8B" w15:paraIdParent="33FC4204" w15:done="0"/>
  <w15:commentEx w15:paraId="0DBE4137" w15:done="0"/>
  <w15:commentEx w15:paraId="2A4C5ED1" w15:done="0"/>
  <w15:commentEx w15:paraId="4EDE3717" w15:done="0"/>
  <w15:commentEx w15:paraId="3DF44BEA" w15:paraIdParent="4EDE3717" w15:done="0"/>
  <w15:commentEx w15:paraId="3854838F" w15:done="0"/>
  <w15:commentEx w15:paraId="5A9D6439" w15:paraIdParent="3854838F" w15:done="0"/>
  <w15:commentEx w15:paraId="0C59AB21" w15:done="0"/>
  <w15:commentEx w15:paraId="53D87EA4" w15:done="0"/>
  <w15:commentEx w15:paraId="6BC8C9CA" w15:done="0"/>
  <w15:commentEx w15:paraId="0370184C" w15:done="0"/>
  <w15:commentEx w15:paraId="4087337C" w15:done="0"/>
  <w15:commentEx w15:paraId="4E9F5045" w15:paraIdParent="4087337C" w15:done="0"/>
  <w15:commentEx w15:paraId="4555B822" w15:done="0"/>
  <w15:commentEx w15:paraId="064FB4CB" w15:paraIdParent="4555B822" w15:done="0"/>
  <w15:commentEx w15:paraId="0485B909" w15:done="0"/>
  <w15:commentEx w15:paraId="46A40F5A" w15:paraIdParent="0485B909" w15:done="0"/>
  <w15:commentEx w15:paraId="27E0261E" w15:done="0"/>
  <w15:commentEx w15:paraId="60B36905" w15:done="0"/>
  <w15:commentEx w15:paraId="652A9616" w15:paraIdParent="60B36905" w15:done="0"/>
  <w15:commentEx w15:paraId="540910E3" w15:done="0"/>
  <w15:commentEx w15:paraId="68900C88" w15:paraIdParent="540910E3" w15:done="0"/>
  <w15:commentEx w15:paraId="3068190C" w15:done="0"/>
  <w15:commentEx w15:paraId="5E70CD9D" w15:done="0"/>
  <w15:commentEx w15:paraId="3DE6AC54" w15:paraIdParent="5E70CD9D" w15:done="0"/>
  <w15:commentEx w15:paraId="3EEC37D7" w15:done="0"/>
  <w15:commentEx w15:paraId="76B42CB8" w15:done="0"/>
  <w15:commentEx w15:paraId="6653CF9C" w15:done="0"/>
  <w15:commentEx w15:paraId="720F6457" w15:done="0"/>
  <w15:commentEx w15:paraId="0F0E59DC" w15:done="0"/>
  <w15:commentEx w15:paraId="628C3447" w15:paraIdParent="0F0E59DC" w15:done="0"/>
  <w15:commentEx w15:paraId="0F02096D" w15:done="0"/>
  <w15:commentEx w15:paraId="5B4AB782" w15:done="0"/>
  <w15:commentEx w15:paraId="202A597D" w15:done="0"/>
  <w15:commentEx w15:paraId="7054E86D" w15:paraIdParent="202A597D" w15:done="0"/>
  <w15:commentEx w15:paraId="7C4336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932A0E" w16cex:dateUtc="2020-12-27T04:43:00Z"/>
  <w16cex:commentExtensible w16cex:durableId="24E36597" w16cex:dateUtc="2021-09-08T06:38:00Z"/>
  <w16cex:commentExtensible w16cex:durableId="24F1EE63" w16cex:dateUtc="2021-09-19T07:14:00Z"/>
  <w16cex:commentExtensible w16cex:durableId="240745A9" w16cex:dateUtc="2021-03-25T06:23:00Z"/>
  <w16cex:commentExtensible w16cex:durableId="24077463" w16cex:dateUtc="2021-03-25T09:42:00Z"/>
  <w16cex:commentExtensible w16cex:durableId="2407784D" w16cex:dateUtc="2021-03-25T09:59:00Z"/>
  <w16cex:commentExtensible w16cex:durableId="24077834" w16cex:dateUtc="2021-03-25T09:59:00Z"/>
  <w16cex:commentExtensible w16cex:durableId="24F1F2FD" w16cex:dateUtc="2021-09-19T07:33:00Z"/>
  <w16cex:commentExtensible w16cex:durableId="24DCDB26" w16cex:dateUtc="2021-09-03T07:34:00Z"/>
  <w16cex:commentExtensible w16cex:durableId="24E35D0E" w16cex:dateUtc="2021-09-08T06:02:00Z"/>
  <w16cex:commentExtensible w16cex:durableId="24DCDB10" w16cex:dateUtc="2021-09-03T07:34:00Z"/>
  <w16cex:commentExtensible w16cex:durableId="23C04395" w16cex:dateUtc="2021-01-30T09:44:00Z"/>
  <w16cex:commentExtensible w16cex:durableId="24074E80" w16cex:dateUtc="2021-03-25T07:01:00Z"/>
  <w16cex:commentExtensible w16cex:durableId="24077919" w16cex:dateUtc="2021-03-25T10:03:00Z"/>
  <w16cex:commentExtensible w16cex:durableId="24077A0B" w16cex:dateUtc="2021-03-25T10:07:00Z"/>
  <w16cex:commentExtensible w16cex:durableId="23C048CA" w16cex:dateUtc="2021-01-30T10:06:00Z"/>
  <w16cex:commentExtensible w16cex:durableId="24074ED2" w16cex:dateUtc="2021-03-25T07:02:00Z"/>
  <w16cex:commentExtensible w16cex:durableId="240745DF" w16cex:dateUtc="2021-03-25T06:24:00Z"/>
  <w16cex:commentExtensible w16cex:durableId="240779A8" w16cex:dateUtc="2021-03-25T10:05:00Z"/>
  <w16cex:commentExtensible w16cex:durableId="24074611" w16cex:dateUtc="2021-03-25T06:25:00Z"/>
  <w16cex:commentExtensible w16cex:durableId="24074EB1" w16cex:dateUtc="2021-03-25T07:02:00Z"/>
  <w16cex:commentExtensible w16cex:durableId="24077ADD" w16cex:dateUtc="2021-03-25T10:10:00Z"/>
  <w16cex:commentExtensible w16cex:durableId="24074EEB" w16cex:dateUtc="2021-03-25T07:03:00Z"/>
  <w16cex:commentExtensible w16cex:durableId="24077B54" w16cex:dateUtc="2021-03-25T10:12:00Z"/>
  <w16cex:commentExtensible w16cex:durableId="23932BCD" w16cex:dateUtc="2020-12-27T04:50:00Z"/>
  <w16cex:commentExtensible w16cex:durableId="24077CDC" w16cex:dateUtc="2021-03-25T10:19:00Z"/>
  <w16cex:commentExtensible w16cex:durableId="23932CA7" w16cex:dateUtc="2020-12-27T04:54:00Z"/>
  <w16cex:commentExtensible w16cex:durableId="240750EA" w16cex:dateUtc="2021-03-25T07:11:00Z"/>
  <w16cex:commentExtensible w16cex:durableId="24077FCC" w16cex:dateUtc="2021-03-25T06:27:00Z"/>
  <w16cex:commentExtensible w16cex:durableId="2407809E" w16cex:dateUtc="2021-03-25T10:35:00Z"/>
  <w16cex:commentExtensible w16cex:durableId="24077FAE" w16cex:dateUtc="2021-03-25T06:27:00Z"/>
  <w16cex:commentExtensible w16cex:durableId="240780A6" w16cex:dateUtc="2021-03-25T10:35:00Z"/>
  <w16cex:commentExtensible w16cex:durableId="24077FAD" w16cex:dateUtc="2021-03-25T06:28:00Z"/>
  <w16cex:commentExtensible w16cex:durableId="240780AC" w16cex:dateUtc="2021-03-25T10:35:00Z"/>
  <w16cex:commentExtensible w16cex:durableId="24074A66" w16cex:dateUtc="2021-03-25T06:44:00Z"/>
  <w16cex:commentExtensible w16cex:durableId="24075112" w16cex:dateUtc="2021-03-25T07:12:00Z"/>
  <w16cex:commentExtensible w16cex:durableId="24078176" w16cex:dateUtc="2021-03-25T10:39:00Z"/>
  <w16cex:commentExtensible w16cex:durableId="24074ACC" w16cex:dateUtc="2021-03-25T06:45:00Z"/>
  <w16cex:commentExtensible w16cex:durableId="2407817B" w16cex:dateUtc="2021-03-25T10:39:00Z"/>
  <w16cex:commentExtensible w16cex:durableId="24078204" w16cex:dateUtc="2021-03-25T10:41:00Z"/>
  <w16cex:commentExtensible w16cex:durableId="24075138" w16cex:dateUtc="2021-03-25T07:13:00Z"/>
  <w16cex:commentExtensible w16cex:durableId="240782CD" w16cex:dateUtc="2021-03-25T10:44:00Z"/>
  <w16cex:commentExtensible w16cex:durableId="24078323" w16cex:dateUtc="2021-03-25T10:41:00Z"/>
  <w16cex:commentExtensible w16cex:durableId="240746F7" w16cex:dateUtc="2021-03-25T06:29:00Z"/>
  <w16cex:commentExtensible w16cex:durableId="24074F21" w16cex:dateUtc="2021-03-25T07:04:00Z"/>
  <w16cex:commentExtensible w16cex:durableId="24074BAC" w16cex:dateUtc="2021-03-25T06:49:00Z"/>
  <w16cex:commentExtensible w16cex:durableId="23C04646" w16cex:dateUtc="2021-01-30T09:55:00Z"/>
  <w16cex:commentExtensible w16cex:durableId="240750B4" w16cex:dateUtc="2021-03-25T07:11:00Z"/>
  <w16cex:commentExtensible w16cex:durableId="24074795" w16cex:dateUtc="2021-03-25T06:32:00Z"/>
  <w16cex:commentExtensible w16cex:durableId="24078503" w16cex:dateUtc="2021-03-25T10:54:00Z"/>
  <w16cex:commentExtensible w16cex:durableId="23C0468F" w16cex:dateUtc="2021-01-30T09:56:00Z"/>
  <w16cex:commentExtensible w16cex:durableId="2407509A" w16cex:dateUtc="2021-03-25T07:10:00Z"/>
  <w16cex:commentExtensible w16cex:durableId="242B0997" w16cex:dateUtc="2021-04-21T10: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C1501A" w16cid:durableId="23932A0E"/>
  <w16cid:commentId w16cid:paraId="0B86A4CC" w16cid:durableId="24E36597"/>
  <w16cid:commentId w16cid:paraId="64573F75" w16cid:durableId="24F1EE63"/>
  <w16cid:commentId w16cid:paraId="10B60FAE" w16cid:durableId="240745A9"/>
  <w16cid:commentId w16cid:paraId="0E77478F" w16cid:durableId="24077463"/>
  <w16cid:commentId w16cid:paraId="5ABF3B02" w16cid:durableId="24074CD2"/>
  <w16cid:commentId w16cid:paraId="483B23ED" w16cid:durableId="2407784D"/>
  <w16cid:commentId w16cid:paraId="73A6C5AA" w16cid:durableId="24077834"/>
  <w16cid:commentId w16cid:paraId="5663FDB5" w16cid:durableId="24F1F2FD"/>
  <w16cid:commentId w16cid:paraId="139C2240" w16cid:durableId="24DCDB26"/>
  <w16cid:commentId w16cid:paraId="4A641FF1" w16cid:durableId="24E35D0E"/>
  <w16cid:commentId w16cid:paraId="7E2A2A6D" w16cid:durableId="24DCDB10"/>
  <w16cid:commentId w16cid:paraId="48C27CE2" w16cid:durableId="23C04395"/>
  <w16cid:commentId w16cid:paraId="483B8F84" w16cid:durableId="24074E80"/>
  <w16cid:commentId w16cid:paraId="36710F3C" w16cid:durableId="24077919"/>
  <w16cid:commentId w16cid:paraId="4E090E20" w16cid:durableId="24074CD5"/>
  <w16cid:commentId w16cid:paraId="22CC177B" w16cid:durableId="24077A0B"/>
  <w16cid:commentId w16cid:paraId="5799331E" w16cid:durableId="23C048CA"/>
  <w16cid:commentId w16cid:paraId="797697E8" w16cid:durableId="24074ED2"/>
  <w16cid:commentId w16cid:paraId="33FC4204" w16cid:durableId="240745DF"/>
  <w16cid:commentId w16cid:paraId="7D842E8B" w16cid:durableId="240779A8"/>
  <w16cid:commentId w16cid:paraId="0DBE4137" w16cid:durableId="24074CD6"/>
  <w16cid:commentId w16cid:paraId="2A4C5ED1" w16cid:durableId="24074611"/>
  <w16cid:commentId w16cid:paraId="4EDE3717" w16cid:durableId="24074EB1"/>
  <w16cid:commentId w16cid:paraId="3DF44BEA" w16cid:durableId="24077ADD"/>
  <w16cid:commentId w16cid:paraId="3854838F" w16cid:durableId="24074EEB"/>
  <w16cid:commentId w16cid:paraId="5A9D6439" w16cid:durableId="24077B54"/>
  <w16cid:commentId w16cid:paraId="0C59AB21" w16cid:durableId="23932BCD"/>
  <w16cid:commentId w16cid:paraId="53D87EA4" w16cid:durableId="24077CDC"/>
  <w16cid:commentId w16cid:paraId="6BC8C9CA" w16cid:durableId="23932CA7"/>
  <w16cid:commentId w16cid:paraId="0370184C" w16cid:durableId="240750EA"/>
  <w16cid:commentId w16cid:paraId="4087337C" w16cid:durableId="24077FCC"/>
  <w16cid:commentId w16cid:paraId="4E9F5045" w16cid:durableId="2407809E"/>
  <w16cid:commentId w16cid:paraId="4555B822" w16cid:durableId="24077FAE"/>
  <w16cid:commentId w16cid:paraId="064FB4CB" w16cid:durableId="240780A6"/>
  <w16cid:commentId w16cid:paraId="0485B909" w16cid:durableId="24077FAD"/>
  <w16cid:commentId w16cid:paraId="46A40F5A" w16cid:durableId="240780AC"/>
  <w16cid:commentId w16cid:paraId="27E0261E" w16cid:durableId="24074A66"/>
  <w16cid:commentId w16cid:paraId="60B36905" w16cid:durableId="24075112"/>
  <w16cid:commentId w16cid:paraId="652A9616" w16cid:durableId="24078176"/>
  <w16cid:commentId w16cid:paraId="540910E3" w16cid:durableId="24074ACC"/>
  <w16cid:commentId w16cid:paraId="68900C88" w16cid:durableId="2407817B"/>
  <w16cid:commentId w16cid:paraId="3068190C" w16cid:durableId="24078204"/>
  <w16cid:commentId w16cid:paraId="5E70CD9D" w16cid:durableId="24075138"/>
  <w16cid:commentId w16cid:paraId="3DE6AC54" w16cid:durableId="240782CD"/>
  <w16cid:commentId w16cid:paraId="3EEC37D7" w16cid:durableId="24078323"/>
  <w16cid:commentId w16cid:paraId="76B42CB8" w16cid:durableId="240746F7"/>
  <w16cid:commentId w16cid:paraId="6653CF9C" w16cid:durableId="24074F21"/>
  <w16cid:commentId w16cid:paraId="720F6457" w16cid:durableId="24074BAC"/>
  <w16cid:commentId w16cid:paraId="0F0E59DC" w16cid:durableId="23C04646"/>
  <w16cid:commentId w16cid:paraId="628C3447" w16cid:durableId="240750B4"/>
  <w16cid:commentId w16cid:paraId="0F02096D" w16cid:durableId="24074795"/>
  <w16cid:commentId w16cid:paraId="5B4AB782" w16cid:durableId="24078503"/>
  <w16cid:commentId w16cid:paraId="202A597D" w16cid:durableId="23C0468F"/>
  <w16cid:commentId w16cid:paraId="7054E86D" w16cid:durableId="2407509A"/>
  <w16cid:commentId w16cid:paraId="7C43363A" w16cid:durableId="242B09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0B43C" w14:textId="77777777" w:rsidR="00A75926" w:rsidRDefault="00A75926" w:rsidP="003274DB">
      <w:r>
        <w:separator/>
      </w:r>
    </w:p>
    <w:p w14:paraId="456F21A3" w14:textId="77777777" w:rsidR="00A75926" w:rsidRDefault="00A75926"/>
    <w:p w14:paraId="536A3AC3" w14:textId="77777777" w:rsidR="00A75926" w:rsidRDefault="00A75926"/>
    <w:p w14:paraId="2D5D2ECC" w14:textId="77777777" w:rsidR="00A75926" w:rsidRDefault="00A75926"/>
  </w:endnote>
  <w:endnote w:type="continuationSeparator" w:id="0">
    <w:p w14:paraId="22FEA6BC" w14:textId="77777777" w:rsidR="00A75926" w:rsidRDefault="00A75926" w:rsidP="003274DB">
      <w:r>
        <w:continuationSeparator/>
      </w:r>
    </w:p>
    <w:p w14:paraId="1E4F2E60" w14:textId="77777777" w:rsidR="00A75926" w:rsidRDefault="00A75926"/>
    <w:p w14:paraId="5EB2D591" w14:textId="77777777" w:rsidR="00A75926" w:rsidRDefault="00A75926"/>
    <w:p w14:paraId="0DB7FA77" w14:textId="77777777" w:rsidR="00A75926" w:rsidRDefault="00A759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4FB67" w14:textId="77777777" w:rsidR="00F46310" w:rsidRPr="00AC24F4" w:rsidRDefault="00F46310"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417D96AE" w14:textId="77777777" w:rsidR="00F46310" w:rsidRPr="00AC24F4" w:rsidRDefault="00F46310"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0A0A5938" w14:textId="77777777" w:rsidR="00F46310" w:rsidRPr="004B6107" w:rsidRDefault="00F46310"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4A0D822C" w14:textId="77777777" w:rsidR="00F46310" w:rsidRPr="004B6107" w:rsidRDefault="00F46310"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347C11B" w14:textId="77777777" w:rsidR="00F46310" w:rsidRPr="00ED2A8D" w:rsidRDefault="00F46310"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IE" w:eastAsia="en-IE"/>
      </w:rPr>
      <mc:AlternateContent>
        <mc:Choice Requires="wps">
          <w:drawing>
            <wp:anchor distT="0" distB="0" distL="114300" distR="114300" simplePos="0" relativeHeight="251662848" behindDoc="0" locked="0" layoutInCell="1" allowOverlap="1" wp14:anchorId="1AC9ED8A" wp14:editId="4FAA796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6BD5A" id="Connecteur droit 11" o:spid="_x0000_s1026" style="position:absolute;z-index:2516628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211BF" w14:textId="28A2CBA4" w:rsidR="00F46310" w:rsidRPr="007A6476" w:rsidRDefault="00F46310" w:rsidP="007A6476">
    <w:pPr>
      <w:pStyle w:val="Footer"/>
      <w:rPr>
        <w:sz w:val="15"/>
        <w:szCs w:val="15"/>
      </w:rPr>
    </w:pPr>
  </w:p>
  <w:p w14:paraId="52AF8661" w14:textId="67DA533C" w:rsidR="00F46310" w:rsidRDefault="00F46310" w:rsidP="007A6476">
    <w:pPr>
      <w:pStyle w:val="Footerlandscape"/>
    </w:pPr>
  </w:p>
  <w:p w14:paraId="32C327B5" w14:textId="52B72BD6" w:rsidR="00F46310" w:rsidRPr="00C907DF" w:rsidRDefault="00F46310" w:rsidP="007A6476">
    <w:pPr>
      <w:pStyle w:val="Footerlandscape"/>
    </w:pPr>
    <w:r>
      <w:rPr>
        <w:b w:val="0"/>
        <w:bCs/>
        <w:noProof/>
        <w:lang w:val="en-US"/>
      </w:rPr>
      <w:fldChar w:fldCharType="begin"/>
    </w:r>
    <w:r>
      <w:rPr>
        <w:b w:val="0"/>
        <w:bCs/>
        <w:noProof/>
        <w:lang w:val="en-US"/>
      </w:rPr>
      <w:instrText xml:space="preserve"> STYLEREF "Document type" \* MERGEFORMAT </w:instrText>
    </w:r>
    <w:r>
      <w:rPr>
        <w:b w:val="0"/>
        <w:bCs/>
        <w:noProof/>
        <w:lang w:val="en-US"/>
      </w:rPr>
      <w:fldChar w:fldCharType="separate"/>
    </w:r>
    <w:r w:rsidR="0037113D">
      <w:rPr>
        <w:noProof/>
        <w:lang w:val="en-US"/>
      </w:rPr>
      <w:t>Error! No text of specified style in document.</w:t>
    </w:r>
    <w:r>
      <w:rPr>
        <w:b w:val="0"/>
        <w:bCs/>
        <w:noProof/>
        <w:lang w:val="en-US"/>
      </w:rPr>
      <w:fldChar w:fldCharType="end"/>
    </w:r>
    <w:r w:rsidRPr="00C907DF">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37113D">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37113D">
      <w:rPr>
        <w:b w:val="0"/>
        <w:noProof/>
      </w:rPr>
      <w:t>Vessel Traffic Services Operator Training</w:t>
    </w:r>
    <w:r w:rsidRPr="009D6D6A">
      <w:rPr>
        <w:b w:val="0"/>
        <w:noProof/>
      </w:rPr>
      <w:fldChar w:fldCharType="end"/>
    </w:r>
    <w:r>
      <w:tab/>
    </w:r>
  </w:p>
  <w:p w14:paraId="03D716E3" w14:textId="15598E02" w:rsidR="00F46310" w:rsidRPr="000A5291" w:rsidRDefault="00F46310" w:rsidP="000A5291">
    <w:pPr>
      <w:pStyle w:val="Footerlandscape"/>
    </w:pPr>
    <w:r>
      <w:rPr>
        <w:b w:val="0"/>
        <w:bCs/>
        <w:noProof/>
        <w:lang w:val="en-US"/>
      </w:rPr>
      <w:fldChar w:fldCharType="begin"/>
    </w:r>
    <w:r>
      <w:rPr>
        <w:b w:val="0"/>
        <w:bCs/>
        <w:noProof/>
        <w:lang w:val="en-US"/>
      </w:rPr>
      <w:instrText xml:space="preserve"> STYLEREF "Edition number" \* MERGEFORMAT </w:instrText>
    </w:r>
    <w:r>
      <w:rPr>
        <w:b w:val="0"/>
        <w:bCs/>
        <w:noProof/>
        <w:lang w:val="en-US"/>
      </w:rPr>
      <w:fldChar w:fldCharType="separate"/>
    </w:r>
    <w:r w:rsidR="0037113D">
      <w:rPr>
        <w:b w:val="0"/>
        <w:bCs/>
        <w:noProof/>
        <w:lang w:val="en-US"/>
      </w:rPr>
      <w:t>Edition 2.0</w:t>
    </w:r>
    <w:r>
      <w:rPr>
        <w:b w:val="0"/>
        <w:bCs/>
        <w:noProof/>
        <w:lang w:val="en-US"/>
      </w:rPr>
      <w:fldChar w:fldCharType="end"/>
    </w:r>
    <w:r>
      <w:t xml:space="preserve">  </w:t>
    </w:r>
    <w:r>
      <w:rPr>
        <w:b w:val="0"/>
        <w:bCs/>
        <w:noProof/>
        <w:lang w:val="en-US"/>
      </w:rPr>
      <w:fldChar w:fldCharType="begin"/>
    </w:r>
    <w:r>
      <w:rPr>
        <w:b w:val="0"/>
        <w:bCs/>
        <w:noProof/>
        <w:lang w:val="en-US"/>
      </w:rPr>
      <w:instrText xml:space="preserve"> STYLEREF "Document date" \* MERGEFORMAT </w:instrText>
    </w:r>
    <w:r>
      <w:rPr>
        <w:b w:val="0"/>
        <w:bCs/>
        <w:noProof/>
        <w:lang w:val="en-US"/>
      </w:rPr>
      <w:fldChar w:fldCharType="separate"/>
    </w:r>
    <w:r w:rsidR="0037113D">
      <w:rPr>
        <w:b w:val="0"/>
        <w:bCs/>
        <w:noProof/>
        <w:lang w:val="en-US"/>
      </w:rPr>
      <w:t>December 2009</w:t>
    </w:r>
    <w:r>
      <w:rPr>
        <w:b w:val="0"/>
        <w:bCs/>
        <w:noProof/>
        <w:lang w:val="en-US"/>
      </w:rPr>
      <w:fldChar w:fldCharType="end"/>
    </w:r>
    <w:r>
      <w:tab/>
    </w:r>
    <w:r w:rsidRPr="000A5291">
      <w:t xml:space="preserve">P </w:t>
    </w:r>
    <w:r w:rsidRPr="000A5291">
      <w:fldChar w:fldCharType="begin"/>
    </w:r>
    <w:r w:rsidRPr="000A5291">
      <w:instrText xml:space="preserve">PAGE  </w:instrText>
    </w:r>
    <w:r w:rsidRPr="000A5291">
      <w:fldChar w:fldCharType="separate"/>
    </w:r>
    <w:r>
      <w:rPr>
        <w:noProof/>
      </w:rPr>
      <w:t>73</w:t>
    </w:r>
    <w:r w:rsidRPr="000A529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910B9" w14:textId="77777777" w:rsidR="00F46310" w:rsidRPr="002C5134" w:rsidRDefault="00F46310" w:rsidP="002C5134">
    <w:pPr>
      <w:pStyle w:val="Footer"/>
      <w:rPr>
        <w:sz w:val="15"/>
        <w:szCs w:val="15"/>
      </w:rPr>
    </w:pPr>
  </w:p>
  <w:p w14:paraId="32F350C4" w14:textId="77777777" w:rsidR="00F46310" w:rsidRDefault="00F46310" w:rsidP="00D2697A">
    <w:pPr>
      <w:pStyle w:val="Footerlandscape"/>
    </w:pPr>
  </w:p>
  <w:p w14:paraId="3B6E3496" w14:textId="7040022F" w:rsidR="00F46310" w:rsidRPr="009D6D6A" w:rsidRDefault="00F46310"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37113D">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37113D">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37113D">
      <w:rPr>
        <w:b w:val="0"/>
        <w:noProof/>
      </w:rPr>
      <w:t>Vessel Traffic Services Operator Training</w:t>
    </w:r>
    <w:r w:rsidRPr="009D6D6A">
      <w:rPr>
        <w:b w:val="0"/>
        <w:noProof/>
      </w:rPr>
      <w:fldChar w:fldCharType="end"/>
    </w:r>
  </w:p>
  <w:p w14:paraId="0DE43FFA" w14:textId="1840D5DA" w:rsidR="00F46310" w:rsidRPr="00480D65" w:rsidRDefault="00F46310"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37113D" w:rsidRPr="0037113D">
      <w:rPr>
        <w:b w:val="0"/>
        <w:bCs/>
        <w:noProof/>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37113D" w:rsidRPr="0037113D">
      <w:rPr>
        <w:b w:val="0"/>
        <w:bCs/>
        <w:noProof/>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86</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E5D19" w14:textId="77777777" w:rsidR="00A75926" w:rsidRDefault="00A75926">
      <w:r>
        <w:separator/>
      </w:r>
    </w:p>
    <w:p w14:paraId="21267016" w14:textId="77777777" w:rsidR="00A75926" w:rsidRDefault="00A75926"/>
  </w:footnote>
  <w:footnote w:type="continuationSeparator" w:id="0">
    <w:p w14:paraId="4852D881" w14:textId="77777777" w:rsidR="00A75926" w:rsidRDefault="00A75926" w:rsidP="003274DB">
      <w:r>
        <w:continuationSeparator/>
      </w:r>
    </w:p>
    <w:p w14:paraId="2D48BB89" w14:textId="77777777" w:rsidR="00A75926" w:rsidRDefault="00A75926"/>
    <w:p w14:paraId="5A4F351C" w14:textId="77777777" w:rsidR="00A75926" w:rsidRDefault="00A75926"/>
    <w:p w14:paraId="2BB551CF" w14:textId="77777777" w:rsidR="00A75926" w:rsidRDefault="00A7592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025F" w14:textId="43416F14" w:rsidR="00F46310" w:rsidRPr="00ED2A8D" w:rsidRDefault="00F46310" w:rsidP="008747E0">
    <w:pPr>
      <w:pStyle w:val="Header"/>
    </w:pPr>
    <w:r w:rsidRPr="00442889">
      <w:rPr>
        <w:noProof/>
        <w:lang w:val="en-IE" w:eastAsia="en-IE"/>
      </w:rPr>
      <w:drawing>
        <wp:anchor distT="0" distB="0" distL="114300" distR="114300" simplePos="0" relativeHeight="251654656" behindDoc="1" locked="0" layoutInCell="1" allowOverlap="1" wp14:anchorId="221BB1F2" wp14:editId="05A220B0">
          <wp:simplePos x="0" y="0"/>
          <wp:positionH relativeFrom="page">
            <wp:posOffset>2880360</wp:posOffset>
          </wp:positionH>
          <wp:positionV relativeFrom="page">
            <wp:posOffset>180340</wp:posOffset>
          </wp:positionV>
          <wp:extent cx="1803600" cy="1440000"/>
          <wp:effectExtent l="0" t="0" r="6350" b="8255"/>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7C8EEDA" w14:textId="250E6897" w:rsidR="00F46310" w:rsidRPr="00ED2A8D" w:rsidRDefault="00F54242" w:rsidP="008747E0">
    <w:pPr>
      <w:pStyle w:val="Header"/>
    </w:pPr>
    <w:r>
      <w:t>VTS51-11.3.3.1</w:t>
    </w:r>
  </w:p>
  <w:p w14:paraId="3B70AEC8" w14:textId="6344D270" w:rsidR="00F46310" w:rsidRDefault="00F46310" w:rsidP="008747E0">
    <w:pPr>
      <w:pStyle w:val="Header"/>
    </w:pPr>
  </w:p>
  <w:p w14:paraId="6CEDF3AA" w14:textId="58DFF764" w:rsidR="00F46310" w:rsidRDefault="00F46310" w:rsidP="008747E0">
    <w:pPr>
      <w:pStyle w:val="Header"/>
    </w:pPr>
  </w:p>
  <w:p w14:paraId="7FA9A5C2" w14:textId="42ECD654" w:rsidR="00F46310" w:rsidRDefault="00F46310" w:rsidP="008747E0">
    <w:pPr>
      <w:pStyle w:val="Header"/>
    </w:pPr>
  </w:p>
  <w:p w14:paraId="2A48FDFC" w14:textId="624A0866" w:rsidR="00F46310" w:rsidRDefault="00F46310" w:rsidP="008747E0">
    <w:pPr>
      <w:pStyle w:val="Header"/>
    </w:pPr>
    <w:r>
      <w:rPr>
        <w:noProof/>
        <w:lang w:val="en-IE" w:eastAsia="en-IE"/>
      </w:rPr>
      <w:drawing>
        <wp:anchor distT="0" distB="0" distL="114300" distR="114300" simplePos="0" relativeHeight="251653632" behindDoc="1" locked="0" layoutInCell="1" allowOverlap="1" wp14:anchorId="0A873028" wp14:editId="50845D6E">
          <wp:simplePos x="0" y="0"/>
          <wp:positionH relativeFrom="page">
            <wp:posOffset>63500</wp:posOffset>
          </wp:positionH>
          <wp:positionV relativeFrom="page">
            <wp:posOffset>1410726</wp:posOffset>
          </wp:positionV>
          <wp:extent cx="7526557" cy="2339975"/>
          <wp:effectExtent l="0" t="0" r="0" b="3175"/>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26557" cy="2339975"/>
                  </a:xfrm>
                  <a:prstGeom prst="rect">
                    <a:avLst/>
                  </a:prstGeom>
                </pic:spPr>
              </pic:pic>
            </a:graphicData>
          </a:graphic>
          <wp14:sizeRelH relativeFrom="margin">
            <wp14:pctWidth>0</wp14:pctWidth>
          </wp14:sizeRelH>
          <wp14:sizeRelV relativeFrom="margin">
            <wp14:pctHeight>0</wp14:pctHeight>
          </wp14:sizeRelV>
        </wp:anchor>
      </w:drawing>
    </w:r>
  </w:p>
  <w:p w14:paraId="4D4485C9" w14:textId="63E8C486" w:rsidR="00F46310" w:rsidRPr="00ED2A8D" w:rsidRDefault="00F46310" w:rsidP="008747E0">
    <w:pPr>
      <w:pStyle w:val="Header"/>
    </w:pPr>
  </w:p>
  <w:p w14:paraId="58CD56AC" w14:textId="1F3D99DF" w:rsidR="00F46310" w:rsidRPr="00ED2A8D" w:rsidRDefault="00F46310"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82EB2" w14:textId="77777777" w:rsidR="00F46310" w:rsidRDefault="00F46310" w:rsidP="000A5291">
    <w:pPr>
      <w:pStyle w:val="Header"/>
    </w:pPr>
    <w:r>
      <w:rPr>
        <w:noProof/>
        <w:lang w:val="en-IE" w:eastAsia="en-IE"/>
      </w:rPr>
      <w:drawing>
        <wp:anchor distT="0" distB="0" distL="114300" distR="114300" simplePos="0" relativeHeight="251646464" behindDoc="1" locked="0" layoutInCell="1" allowOverlap="1" wp14:anchorId="17C79170" wp14:editId="5E2323C4">
          <wp:simplePos x="0" y="0"/>
          <wp:positionH relativeFrom="page">
            <wp:posOffset>9974580</wp:posOffset>
          </wp:positionH>
          <wp:positionV relativeFrom="page">
            <wp:posOffset>36830</wp:posOffset>
          </wp:positionV>
          <wp:extent cx="720000" cy="720000"/>
          <wp:effectExtent l="0" t="0" r="4445" b="4445"/>
          <wp:wrapNone/>
          <wp:docPr id="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4E9C5" w14:textId="77777777" w:rsidR="00AC0A93" w:rsidRDefault="00AC0A93" w:rsidP="009862C5">
    <w:pPr>
      <w:pStyle w:val="Header"/>
    </w:pPr>
    <w:r>
      <w:rPr>
        <w:noProof/>
        <w:lang w:val="en-IE" w:eastAsia="en-IE"/>
      </w:rPr>
      <w:drawing>
        <wp:anchor distT="0" distB="0" distL="114300" distR="114300" simplePos="0" relativeHeight="251665920" behindDoc="1" locked="0" layoutInCell="1" allowOverlap="1" wp14:anchorId="0517DC61" wp14:editId="7F6E256A">
          <wp:simplePos x="0" y="0"/>
          <wp:positionH relativeFrom="page">
            <wp:posOffset>6879351</wp:posOffset>
          </wp:positionH>
          <wp:positionV relativeFrom="page">
            <wp:posOffset>12508</wp:posOffset>
          </wp:positionV>
          <wp:extent cx="720000" cy="720000"/>
          <wp:effectExtent l="0" t="0" r="4445" b="4445"/>
          <wp:wrapNone/>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8C2D6" w14:textId="77777777" w:rsidR="00AC0A93" w:rsidRDefault="00AC0A93" w:rsidP="009862C5">
    <w:pPr>
      <w:pStyle w:val="Header"/>
    </w:pPr>
    <w:r>
      <w:rPr>
        <w:noProof/>
        <w:lang w:val="en-IE" w:eastAsia="en-IE"/>
      </w:rPr>
      <w:drawing>
        <wp:anchor distT="0" distB="0" distL="114300" distR="114300" simplePos="0" relativeHeight="251666944" behindDoc="1" locked="0" layoutInCell="1" allowOverlap="1" wp14:anchorId="73307120" wp14:editId="2470C32D">
          <wp:simplePos x="0" y="0"/>
          <wp:positionH relativeFrom="page">
            <wp:posOffset>6879351</wp:posOffset>
          </wp:positionH>
          <wp:positionV relativeFrom="page">
            <wp:posOffset>12508</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2F76" w14:textId="1CAA9738" w:rsidR="00F46310" w:rsidRDefault="00F46310" w:rsidP="00480D65">
    <w:pPr>
      <w:pStyle w:val="Header"/>
    </w:pPr>
    <w:r>
      <w:rPr>
        <w:noProof/>
        <w:lang w:val="en-IE" w:eastAsia="en-IE"/>
      </w:rPr>
      <w:drawing>
        <wp:anchor distT="0" distB="0" distL="114300" distR="114300" simplePos="0" relativeHeight="251671040" behindDoc="1" locked="0" layoutInCell="1" allowOverlap="1" wp14:anchorId="5777F118" wp14:editId="4AB5CF2C">
          <wp:simplePos x="0" y="0"/>
          <wp:positionH relativeFrom="page">
            <wp:posOffset>6827592</wp:posOffset>
          </wp:positionH>
          <wp:positionV relativeFrom="page">
            <wp:posOffset>3487</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68992"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9C13C7"/>
    <w:multiLevelType w:val="singleLevel"/>
    <w:tmpl w:val="50EE1F5A"/>
    <w:lvl w:ilvl="0">
      <w:start w:val="1"/>
      <w:numFmt w:val="decimal"/>
      <w:lvlText w:val="%1."/>
      <w:legacy w:legacy="1" w:legacySpace="0" w:legacyIndent="360"/>
      <w:lvlJc w:val="left"/>
      <w:pPr>
        <w:ind w:left="360" w:hanging="360"/>
      </w:pPr>
    </w:lvl>
  </w:abstractNum>
  <w:abstractNum w:abstractNumId="3" w15:restartNumberingAfterBreak="0">
    <w:nsid w:val="04AE3D73"/>
    <w:multiLevelType w:val="hybridMultilevel"/>
    <w:tmpl w:val="4D005148"/>
    <w:lvl w:ilvl="0" w:tplc="2A7A11A2">
      <w:start w:val="1"/>
      <w:numFmt w:val="decimal"/>
      <w:lvlText w:val="%1."/>
      <w:lvlJc w:val="left"/>
      <w:pPr>
        <w:ind w:left="36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079C2583"/>
    <w:multiLevelType w:val="hybridMultilevel"/>
    <w:tmpl w:val="A0BA8642"/>
    <w:lvl w:ilvl="0" w:tplc="04090001">
      <w:start w:val="1"/>
      <w:numFmt w:val="bullet"/>
      <w:lvlText w:val=""/>
      <w:lvlJc w:val="left"/>
      <w:pPr>
        <w:ind w:left="967" w:hanging="360"/>
      </w:pPr>
      <w:rPr>
        <w:rFonts w:ascii="Symbol" w:hAnsi="Symbol" w:hint="default"/>
      </w:rPr>
    </w:lvl>
    <w:lvl w:ilvl="1" w:tplc="04090003" w:tentative="1">
      <w:start w:val="1"/>
      <w:numFmt w:val="bullet"/>
      <w:lvlText w:val="o"/>
      <w:lvlJc w:val="left"/>
      <w:pPr>
        <w:ind w:left="1687" w:hanging="360"/>
      </w:pPr>
      <w:rPr>
        <w:rFonts w:ascii="Courier New" w:hAnsi="Courier New" w:cs="Courier New" w:hint="default"/>
      </w:rPr>
    </w:lvl>
    <w:lvl w:ilvl="2" w:tplc="04090005" w:tentative="1">
      <w:start w:val="1"/>
      <w:numFmt w:val="bullet"/>
      <w:lvlText w:val=""/>
      <w:lvlJc w:val="left"/>
      <w:pPr>
        <w:ind w:left="2407" w:hanging="360"/>
      </w:pPr>
      <w:rPr>
        <w:rFonts w:ascii="Wingdings" w:hAnsi="Wingdings" w:hint="default"/>
      </w:rPr>
    </w:lvl>
    <w:lvl w:ilvl="3" w:tplc="04090001" w:tentative="1">
      <w:start w:val="1"/>
      <w:numFmt w:val="bullet"/>
      <w:lvlText w:val=""/>
      <w:lvlJc w:val="left"/>
      <w:pPr>
        <w:ind w:left="3127" w:hanging="360"/>
      </w:pPr>
      <w:rPr>
        <w:rFonts w:ascii="Symbol" w:hAnsi="Symbol" w:hint="default"/>
      </w:rPr>
    </w:lvl>
    <w:lvl w:ilvl="4" w:tplc="04090003" w:tentative="1">
      <w:start w:val="1"/>
      <w:numFmt w:val="bullet"/>
      <w:lvlText w:val="o"/>
      <w:lvlJc w:val="left"/>
      <w:pPr>
        <w:ind w:left="3847" w:hanging="360"/>
      </w:pPr>
      <w:rPr>
        <w:rFonts w:ascii="Courier New" w:hAnsi="Courier New" w:cs="Courier New" w:hint="default"/>
      </w:rPr>
    </w:lvl>
    <w:lvl w:ilvl="5" w:tplc="04090005" w:tentative="1">
      <w:start w:val="1"/>
      <w:numFmt w:val="bullet"/>
      <w:lvlText w:val=""/>
      <w:lvlJc w:val="left"/>
      <w:pPr>
        <w:ind w:left="4567" w:hanging="360"/>
      </w:pPr>
      <w:rPr>
        <w:rFonts w:ascii="Wingdings" w:hAnsi="Wingdings" w:hint="default"/>
      </w:rPr>
    </w:lvl>
    <w:lvl w:ilvl="6" w:tplc="04090001" w:tentative="1">
      <w:start w:val="1"/>
      <w:numFmt w:val="bullet"/>
      <w:lvlText w:val=""/>
      <w:lvlJc w:val="left"/>
      <w:pPr>
        <w:ind w:left="5287" w:hanging="360"/>
      </w:pPr>
      <w:rPr>
        <w:rFonts w:ascii="Symbol" w:hAnsi="Symbol" w:hint="default"/>
      </w:rPr>
    </w:lvl>
    <w:lvl w:ilvl="7" w:tplc="04090003" w:tentative="1">
      <w:start w:val="1"/>
      <w:numFmt w:val="bullet"/>
      <w:lvlText w:val="o"/>
      <w:lvlJc w:val="left"/>
      <w:pPr>
        <w:ind w:left="6007" w:hanging="360"/>
      </w:pPr>
      <w:rPr>
        <w:rFonts w:ascii="Courier New" w:hAnsi="Courier New" w:cs="Courier New" w:hint="default"/>
      </w:rPr>
    </w:lvl>
    <w:lvl w:ilvl="8" w:tplc="04090005" w:tentative="1">
      <w:start w:val="1"/>
      <w:numFmt w:val="bullet"/>
      <w:lvlText w:val=""/>
      <w:lvlJc w:val="left"/>
      <w:pPr>
        <w:ind w:left="6727" w:hanging="360"/>
      </w:pPr>
      <w:rPr>
        <w:rFonts w:ascii="Wingdings" w:hAnsi="Wingdings" w:hint="default"/>
      </w:rPr>
    </w:lvl>
  </w:abstractNum>
  <w:abstractNum w:abstractNumId="5" w15:restartNumberingAfterBreak="0">
    <w:nsid w:val="0A63184E"/>
    <w:multiLevelType w:val="hybridMultilevel"/>
    <w:tmpl w:val="4462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62311"/>
    <w:multiLevelType w:val="hybridMultilevel"/>
    <w:tmpl w:val="AAF86628"/>
    <w:lvl w:ilvl="0" w:tplc="6D526CD6">
      <w:start w:val="1"/>
      <w:numFmt w:val="decimal"/>
      <w:lvlText w:val="%1."/>
      <w:lvlJc w:val="left"/>
      <w:pPr>
        <w:ind w:left="360" w:hanging="360"/>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0B864A3C"/>
    <w:multiLevelType w:val="hybridMultilevel"/>
    <w:tmpl w:val="4204DFA4"/>
    <w:lvl w:ilvl="0" w:tplc="C4A23106">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0F8A4218"/>
    <w:multiLevelType w:val="hybridMultilevel"/>
    <w:tmpl w:val="D4402D4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6102258"/>
    <w:multiLevelType w:val="multilevel"/>
    <w:tmpl w:val="CCB84FFC"/>
    <w:lvl w:ilvl="0">
      <w:start w:val="1"/>
      <w:numFmt w:val="decimal"/>
      <w:pStyle w:val="Tablecaption"/>
      <w:lvlText w:val="Table %1"/>
      <w:lvlJc w:val="left"/>
      <w:pPr>
        <w:ind w:left="335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3564F28"/>
    <w:multiLevelType w:val="singleLevel"/>
    <w:tmpl w:val="041D000F"/>
    <w:lvl w:ilvl="0">
      <w:start w:val="1"/>
      <w:numFmt w:val="decimal"/>
      <w:lvlText w:val="%1."/>
      <w:lvlJc w:val="left"/>
      <w:pPr>
        <w:ind w:left="360" w:hanging="360"/>
      </w:p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1C7827"/>
    <w:multiLevelType w:val="hybridMultilevel"/>
    <w:tmpl w:val="A8DA3220"/>
    <w:lvl w:ilvl="0" w:tplc="C53281D4">
      <w:start w:val="1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C2831C0"/>
    <w:multiLevelType w:val="singleLevel"/>
    <w:tmpl w:val="248EB23C"/>
    <w:lvl w:ilvl="0">
      <w:start w:val="1"/>
      <w:numFmt w:val="decimal"/>
      <w:lvlText w:val="%1."/>
      <w:legacy w:legacy="1" w:legacySpace="0" w:legacyIndent="283"/>
      <w:lvlJc w:val="left"/>
      <w:pPr>
        <w:ind w:left="283" w:hanging="283"/>
      </w:pPr>
      <w:rPr>
        <w:rFonts w:cs="Times New Roman"/>
        <w:b w:val="0"/>
      </w:rPr>
    </w:lvl>
  </w:abstractNum>
  <w:abstractNum w:abstractNumId="22" w15:restartNumberingAfterBreak="0">
    <w:nsid w:val="2F870CA1"/>
    <w:multiLevelType w:val="hybridMultilevel"/>
    <w:tmpl w:val="4BAA4282"/>
    <w:lvl w:ilvl="0" w:tplc="C53281D4">
      <w:start w:val="1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51938F8"/>
    <w:multiLevelType w:val="hybridMultilevel"/>
    <w:tmpl w:val="9776024E"/>
    <w:lvl w:ilvl="0" w:tplc="04090001">
      <w:start w:val="1"/>
      <w:numFmt w:val="bullet"/>
      <w:lvlText w:val=""/>
      <w:lvlJc w:val="left"/>
      <w:pPr>
        <w:ind w:left="967" w:hanging="360"/>
      </w:pPr>
      <w:rPr>
        <w:rFonts w:ascii="Symbol" w:hAnsi="Symbol" w:hint="default"/>
      </w:rPr>
    </w:lvl>
    <w:lvl w:ilvl="1" w:tplc="04090003" w:tentative="1">
      <w:start w:val="1"/>
      <w:numFmt w:val="bullet"/>
      <w:lvlText w:val="o"/>
      <w:lvlJc w:val="left"/>
      <w:pPr>
        <w:ind w:left="1687" w:hanging="360"/>
      </w:pPr>
      <w:rPr>
        <w:rFonts w:ascii="Courier New" w:hAnsi="Courier New" w:cs="Courier New" w:hint="default"/>
      </w:rPr>
    </w:lvl>
    <w:lvl w:ilvl="2" w:tplc="04090005" w:tentative="1">
      <w:start w:val="1"/>
      <w:numFmt w:val="bullet"/>
      <w:lvlText w:val=""/>
      <w:lvlJc w:val="left"/>
      <w:pPr>
        <w:ind w:left="2407" w:hanging="360"/>
      </w:pPr>
      <w:rPr>
        <w:rFonts w:ascii="Wingdings" w:hAnsi="Wingdings" w:hint="default"/>
      </w:rPr>
    </w:lvl>
    <w:lvl w:ilvl="3" w:tplc="04090001" w:tentative="1">
      <w:start w:val="1"/>
      <w:numFmt w:val="bullet"/>
      <w:lvlText w:val=""/>
      <w:lvlJc w:val="left"/>
      <w:pPr>
        <w:ind w:left="3127" w:hanging="360"/>
      </w:pPr>
      <w:rPr>
        <w:rFonts w:ascii="Symbol" w:hAnsi="Symbol" w:hint="default"/>
      </w:rPr>
    </w:lvl>
    <w:lvl w:ilvl="4" w:tplc="04090003" w:tentative="1">
      <w:start w:val="1"/>
      <w:numFmt w:val="bullet"/>
      <w:lvlText w:val="o"/>
      <w:lvlJc w:val="left"/>
      <w:pPr>
        <w:ind w:left="3847" w:hanging="360"/>
      </w:pPr>
      <w:rPr>
        <w:rFonts w:ascii="Courier New" w:hAnsi="Courier New" w:cs="Courier New" w:hint="default"/>
      </w:rPr>
    </w:lvl>
    <w:lvl w:ilvl="5" w:tplc="04090005" w:tentative="1">
      <w:start w:val="1"/>
      <w:numFmt w:val="bullet"/>
      <w:lvlText w:val=""/>
      <w:lvlJc w:val="left"/>
      <w:pPr>
        <w:ind w:left="4567" w:hanging="360"/>
      </w:pPr>
      <w:rPr>
        <w:rFonts w:ascii="Wingdings" w:hAnsi="Wingdings" w:hint="default"/>
      </w:rPr>
    </w:lvl>
    <w:lvl w:ilvl="6" w:tplc="04090001" w:tentative="1">
      <w:start w:val="1"/>
      <w:numFmt w:val="bullet"/>
      <w:lvlText w:val=""/>
      <w:lvlJc w:val="left"/>
      <w:pPr>
        <w:ind w:left="5287" w:hanging="360"/>
      </w:pPr>
      <w:rPr>
        <w:rFonts w:ascii="Symbol" w:hAnsi="Symbol" w:hint="default"/>
      </w:rPr>
    </w:lvl>
    <w:lvl w:ilvl="7" w:tplc="04090003" w:tentative="1">
      <w:start w:val="1"/>
      <w:numFmt w:val="bullet"/>
      <w:lvlText w:val="o"/>
      <w:lvlJc w:val="left"/>
      <w:pPr>
        <w:ind w:left="6007" w:hanging="360"/>
      </w:pPr>
      <w:rPr>
        <w:rFonts w:ascii="Courier New" w:hAnsi="Courier New" w:cs="Courier New" w:hint="default"/>
      </w:rPr>
    </w:lvl>
    <w:lvl w:ilvl="8" w:tplc="04090005" w:tentative="1">
      <w:start w:val="1"/>
      <w:numFmt w:val="bullet"/>
      <w:lvlText w:val=""/>
      <w:lvlJc w:val="left"/>
      <w:pPr>
        <w:ind w:left="6727" w:hanging="360"/>
      </w:pPr>
      <w:rPr>
        <w:rFonts w:ascii="Wingdings" w:hAnsi="Wingdings" w:hint="default"/>
      </w:rPr>
    </w:lvl>
  </w:abstractNum>
  <w:abstractNum w:abstractNumId="24" w15:restartNumberingAfterBreak="0">
    <w:nsid w:val="36F21B0C"/>
    <w:multiLevelType w:val="hybridMultilevel"/>
    <w:tmpl w:val="89F02406"/>
    <w:lvl w:ilvl="0" w:tplc="C53281D4">
      <w:start w:val="17"/>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84F65C1"/>
    <w:multiLevelType w:val="hybridMultilevel"/>
    <w:tmpl w:val="DB527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EF4907"/>
    <w:multiLevelType w:val="hybridMultilevel"/>
    <w:tmpl w:val="9F4248EA"/>
    <w:lvl w:ilvl="0" w:tplc="0234C93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75B2C76"/>
    <w:multiLevelType w:val="hybridMultilevel"/>
    <w:tmpl w:val="B204CF92"/>
    <w:lvl w:ilvl="0" w:tplc="87DEC9F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82905EA"/>
    <w:multiLevelType w:val="hybridMultilevel"/>
    <w:tmpl w:val="A56A6348"/>
    <w:lvl w:ilvl="0" w:tplc="4D60AB02">
      <w:start w:val="1"/>
      <w:numFmt w:val="decimal"/>
      <w:lvlText w:val="%1."/>
      <w:lvlJc w:val="left"/>
      <w:pPr>
        <w:ind w:left="360" w:hanging="360"/>
      </w:pPr>
      <w:rPr>
        <w:rFonts w:cs="Times New Roman" w:hint="default"/>
        <w:i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B926889"/>
    <w:multiLevelType w:val="singleLevel"/>
    <w:tmpl w:val="50EE1F5A"/>
    <w:lvl w:ilvl="0">
      <w:start w:val="1"/>
      <w:numFmt w:val="decimal"/>
      <w:lvlText w:val="%1."/>
      <w:legacy w:legacy="1" w:legacySpace="0" w:legacyIndent="360"/>
      <w:lvlJc w:val="left"/>
      <w:pPr>
        <w:ind w:left="360" w:hanging="360"/>
      </w:pPr>
    </w:lvl>
  </w:abstractNum>
  <w:abstractNum w:abstractNumId="33" w15:restartNumberingAfterBreak="0">
    <w:nsid w:val="4F1F3097"/>
    <w:multiLevelType w:val="multilevel"/>
    <w:tmpl w:val="8B18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5340764E"/>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6" w15:restartNumberingAfterBreak="0">
    <w:nsid w:val="5538200D"/>
    <w:multiLevelType w:val="hybridMultilevel"/>
    <w:tmpl w:val="92C039BC"/>
    <w:lvl w:ilvl="0" w:tplc="D4B47940">
      <w:start w:val="1"/>
      <w:numFmt w:val="decimal"/>
      <w:lvlText w:val="%1."/>
      <w:lvlJc w:val="left"/>
      <w:pPr>
        <w:ind w:left="283" w:hanging="283"/>
      </w:pPr>
      <w:rPr>
        <w:rFonts w:cs="Times New Roman" w:hint="default"/>
      </w:rPr>
    </w:lvl>
    <w:lvl w:ilvl="1" w:tplc="041D0019" w:tentative="1">
      <w:start w:val="1"/>
      <w:numFmt w:val="lowerLetter"/>
      <w:lvlText w:val="%2."/>
      <w:lvlJc w:val="left"/>
      <w:pPr>
        <w:tabs>
          <w:tab w:val="num" w:pos="1440"/>
        </w:tabs>
        <w:ind w:left="1440" w:hanging="360"/>
      </w:pPr>
      <w:rPr>
        <w:rFonts w:cs="Times New Roman"/>
      </w:rPr>
    </w:lvl>
    <w:lvl w:ilvl="2" w:tplc="041D001B" w:tentative="1">
      <w:start w:val="1"/>
      <w:numFmt w:val="lowerRoman"/>
      <w:lvlText w:val="%3."/>
      <w:lvlJc w:val="right"/>
      <w:pPr>
        <w:tabs>
          <w:tab w:val="num" w:pos="2160"/>
        </w:tabs>
        <w:ind w:left="2160" w:hanging="180"/>
      </w:pPr>
      <w:rPr>
        <w:rFonts w:cs="Times New Roman"/>
      </w:rPr>
    </w:lvl>
    <w:lvl w:ilvl="3" w:tplc="041D000F" w:tentative="1">
      <w:start w:val="1"/>
      <w:numFmt w:val="decimal"/>
      <w:lvlText w:val="%4."/>
      <w:lvlJc w:val="left"/>
      <w:pPr>
        <w:tabs>
          <w:tab w:val="num" w:pos="2880"/>
        </w:tabs>
        <w:ind w:left="2880" w:hanging="360"/>
      </w:pPr>
      <w:rPr>
        <w:rFonts w:cs="Times New Roman"/>
      </w:rPr>
    </w:lvl>
    <w:lvl w:ilvl="4" w:tplc="041D0019" w:tentative="1">
      <w:start w:val="1"/>
      <w:numFmt w:val="lowerLetter"/>
      <w:lvlText w:val="%5."/>
      <w:lvlJc w:val="left"/>
      <w:pPr>
        <w:tabs>
          <w:tab w:val="num" w:pos="3600"/>
        </w:tabs>
        <w:ind w:left="3600" w:hanging="360"/>
      </w:pPr>
      <w:rPr>
        <w:rFonts w:cs="Times New Roman"/>
      </w:rPr>
    </w:lvl>
    <w:lvl w:ilvl="5" w:tplc="041D001B" w:tentative="1">
      <w:start w:val="1"/>
      <w:numFmt w:val="lowerRoman"/>
      <w:lvlText w:val="%6."/>
      <w:lvlJc w:val="right"/>
      <w:pPr>
        <w:tabs>
          <w:tab w:val="num" w:pos="4320"/>
        </w:tabs>
        <w:ind w:left="4320" w:hanging="180"/>
      </w:pPr>
      <w:rPr>
        <w:rFonts w:cs="Times New Roman"/>
      </w:rPr>
    </w:lvl>
    <w:lvl w:ilvl="6" w:tplc="041D000F" w:tentative="1">
      <w:start w:val="1"/>
      <w:numFmt w:val="decimal"/>
      <w:lvlText w:val="%7."/>
      <w:lvlJc w:val="left"/>
      <w:pPr>
        <w:tabs>
          <w:tab w:val="num" w:pos="5040"/>
        </w:tabs>
        <w:ind w:left="5040" w:hanging="360"/>
      </w:pPr>
      <w:rPr>
        <w:rFonts w:cs="Times New Roman"/>
      </w:rPr>
    </w:lvl>
    <w:lvl w:ilvl="7" w:tplc="041D0019" w:tentative="1">
      <w:start w:val="1"/>
      <w:numFmt w:val="lowerLetter"/>
      <w:lvlText w:val="%8."/>
      <w:lvlJc w:val="left"/>
      <w:pPr>
        <w:tabs>
          <w:tab w:val="num" w:pos="5760"/>
        </w:tabs>
        <w:ind w:left="5760" w:hanging="360"/>
      </w:pPr>
      <w:rPr>
        <w:rFonts w:cs="Times New Roman"/>
      </w:rPr>
    </w:lvl>
    <w:lvl w:ilvl="8" w:tplc="041D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38" w15:restartNumberingAfterBreak="0">
    <w:nsid w:val="58B4383E"/>
    <w:multiLevelType w:val="hybridMultilevel"/>
    <w:tmpl w:val="CD9A1368"/>
    <w:lvl w:ilvl="0" w:tplc="8C786B1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9" w15:restartNumberingAfterBreak="0">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0"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41" w15:restartNumberingAfterBreak="0">
    <w:nsid w:val="6438063B"/>
    <w:multiLevelType w:val="hybridMultilevel"/>
    <w:tmpl w:val="54F8058E"/>
    <w:lvl w:ilvl="0" w:tplc="C53281D4">
      <w:start w:val="17"/>
      <w:numFmt w:val="bullet"/>
      <w:lvlText w:val="-"/>
      <w:lvlJc w:val="left"/>
      <w:pPr>
        <w:ind w:left="1429" w:hanging="360"/>
      </w:pPr>
      <w:rPr>
        <w:rFonts w:ascii="Calibri" w:eastAsiaTheme="minorHAnsi" w:hAnsi="Calibri" w:cs="Calibri" w:hint="default"/>
      </w:rPr>
    </w:lvl>
    <w:lvl w:ilvl="1" w:tplc="0C090003">
      <w:start w:val="1"/>
      <w:numFmt w:val="bullet"/>
      <w:lvlText w:val="o"/>
      <w:lvlJc w:val="left"/>
      <w:pPr>
        <w:ind w:left="2149" w:hanging="360"/>
      </w:pPr>
      <w:rPr>
        <w:rFonts w:ascii="Courier New" w:hAnsi="Courier New" w:cs="Courier New" w:hint="default"/>
      </w:rPr>
    </w:lvl>
    <w:lvl w:ilvl="2" w:tplc="0C090005">
      <w:start w:val="1"/>
      <w:numFmt w:val="bullet"/>
      <w:lvlText w:val=""/>
      <w:lvlJc w:val="left"/>
      <w:pPr>
        <w:ind w:left="2869" w:hanging="360"/>
      </w:pPr>
      <w:rPr>
        <w:rFonts w:ascii="Wingdings" w:hAnsi="Wingdings" w:hint="default"/>
      </w:rPr>
    </w:lvl>
    <w:lvl w:ilvl="3" w:tplc="0C090001">
      <w:start w:val="1"/>
      <w:numFmt w:val="bullet"/>
      <w:lvlText w:val=""/>
      <w:lvlJc w:val="left"/>
      <w:pPr>
        <w:ind w:left="3589" w:hanging="360"/>
      </w:pPr>
      <w:rPr>
        <w:rFonts w:ascii="Symbol" w:hAnsi="Symbol" w:hint="default"/>
      </w:rPr>
    </w:lvl>
    <w:lvl w:ilvl="4" w:tplc="0C090003">
      <w:start w:val="1"/>
      <w:numFmt w:val="bullet"/>
      <w:lvlText w:val="o"/>
      <w:lvlJc w:val="left"/>
      <w:pPr>
        <w:ind w:left="4309" w:hanging="360"/>
      </w:pPr>
      <w:rPr>
        <w:rFonts w:ascii="Courier New" w:hAnsi="Courier New" w:cs="Courier New" w:hint="default"/>
      </w:rPr>
    </w:lvl>
    <w:lvl w:ilvl="5" w:tplc="0C090005">
      <w:start w:val="1"/>
      <w:numFmt w:val="bullet"/>
      <w:lvlText w:val=""/>
      <w:lvlJc w:val="left"/>
      <w:pPr>
        <w:ind w:left="5029" w:hanging="360"/>
      </w:pPr>
      <w:rPr>
        <w:rFonts w:ascii="Wingdings" w:hAnsi="Wingdings" w:hint="default"/>
      </w:rPr>
    </w:lvl>
    <w:lvl w:ilvl="6" w:tplc="0C090001">
      <w:start w:val="1"/>
      <w:numFmt w:val="bullet"/>
      <w:lvlText w:val=""/>
      <w:lvlJc w:val="left"/>
      <w:pPr>
        <w:ind w:left="5749" w:hanging="360"/>
      </w:pPr>
      <w:rPr>
        <w:rFonts w:ascii="Symbol" w:hAnsi="Symbol" w:hint="default"/>
      </w:rPr>
    </w:lvl>
    <w:lvl w:ilvl="7" w:tplc="0C090003">
      <w:start w:val="1"/>
      <w:numFmt w:val="bullet"/>
      <w:lvlText w:val="o"/>
      <w:lvlJc w:val="left"/>
      <w:pPr>
        <w:ind w:left="6469" w:hanging="360"/>
      </w:pPr>
      <w:rPr>
        <w:rFonts w:ascii="Courier New" w:hAnsi="Courier New" w:cs="Courier New" w:hint="default"/>
      </w:rPr>
    </w:lvl>
    <w:lvl w:ilvl="8" w:tplc="0C090005">
      <w:start w:val="1"/>
      <w:numFmt w:val="bullet"/>
      <w:lvlText w:val=""/>
      <w:lvlJc w:val="left"/>
      <w:pPr>
        <w:ind w:left="7189" w:hanging="360"/>
      </w:pPr>
      <w:rPr>
        <w:rFonts w:ascii="Wingdings" w:hAnsi="Wingdings" w:hint="default"/>
      </w:rPr>
    </w:lvl>
  </w:abstractNum>
  <w:abstractNum w:abstractNumId="42" w15:restartNumberingAfterBreak="0">
    <w:nsid w:val="67AB4D84"/>
    <w:multiLevelType w:val="multilevel"/>
    <w:tmpl w:val="57E2FEF8"/>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6C3D3EF2"/>
    <w:multiLevelType w:val="hybridMultilevel"/>
    <w:tmpl w:val="02887E14"/>
    <w:lvl w:ilvl="0" w:tplc="385EEC6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5" w15:restartNumberingAfterBreak="0">
    <w:nsid w:val="72A1570F"/>
    <w:multiLevelType w:val="multilevel"/>
    <w:tmpl w:val="02D64CA6"/>
    <w:lvl w:ilvl="0">
      <w:start w:val="2"/>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3BD6482"/>
    <w:multiLevelType w:val="hybridMultilevel"/>
    <w:tmpl w:val="263E9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5D670C4"/>
    <w:multiLevelType w:val="singleLevel"/>
    <w:tmpl w:val="A4644332"/>
    <w:lvl w:ilvl="0">
      <w:start w:val="1"/>
      <w:numFmt w:val="decimal"/>
      <w:lvlText w:val="%1."/>
      <w:legacy w:legacy="1" w:legacySpace="0" w:legacyIndent="283"/>
      <w:lvlJc w:val="left"/>
      <w:pPr>
        <w:ind w:left="283" w:hanging="283"/>
      </w:pPr>
      <w:rPr>
        <w:rFonts w:cs="Times New Roman"/>
      </w:rPr>
    </w:lvl>
  </w:abstractNum>
  <w:abstractNum w:abstractNumId="4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7E425FF"/>
    <w:multiLevelType w:val="multilevel"/>
    <w:tmpl w:val="4920E398"/>
    <w:lvl w:ilvl="0">
      <w:start w:val="1"/>
      <w:numFmt w:val="upperLetter"/>
      <w:pStyle w:val="Part"/>
      <w:lvlText w:val="PART %1"/>
      <w:lvlJc w:val="left"/>
      <w:pPr>
        <w:ind w:left="36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788B4980"/>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51" w15:restartNumberingAfterBreak="0">
    <w:nsid w:val="7A2D6798"/>
    <w:multiLevelType w:val="hybridMultilevel"/>
    <w:tmpl w:val="1C2AD27C"/>
    <w:lvl w:ilvl="0" w:tplc="F1BC60D2">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2"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D8657A3"/>
    <w:multiLevelType w:val="hybridMultilevel"/>
    <w:tmpl w:val="08AAC224"/>
    <w:lvl w:ilvl="0" w:tplc="7376E7D2">
      <w:start w:val="1"/>
      <w:numFmt w:val="decimal"/>
      <w:lvlText w:val="%1."/>
      <w:lvlJc w:val="left"/>
      <w:pPr>
        <w:ind w:left="283" w:hanging="283"/>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37"/>
  </w:num>
  <w:num w:numId="2">
    <w:abstractNumId w:val="11"/>
  </w:num>
  <w:num w:numId="3">
    <w:abstractNumId w:val="13"/>
  </w:num>
  <w:num w:numId="4">
    <w:abstractNumId w:val="8"/>
  </w:num>
  <w:num w:numId="5">
    <w:abstractNumId w:val="18"/>
  </w:num>
  <w:num w:numId="6">
    <w:abstractNumId w:val="31"/>
  </w:num>
  <w:num w:numId="7">
    <w:abstractNumId w:val="52"/>
  </w:num>
  <w:num w:numId="8">
    <w:abstractNumId w:val="27"/>
  </w:num>
  <w:num w:numId="9">
    <w:abstractNumId w:val="16"/>
  </w:num>
  <w:num w:numId="10">
    <w:abstractNumId w:val="10"/>
  </w:num>
  <w:num w:numId="11">
    <w:abstractNumId w:val="0"/>
  </w:num>
  <w:num w:numId="12">
    <w:abstractNumId w:val="12"/>
  </w:num>
  <w:num w:numId="13">
    <w:abstractNumId w:val="20"/>
  </w:num>
  <w:num w:numId="14">
    <w:abstractNumId w:val="28"/>
  </w:num>
  <w:num w:numId="15">
    <w:abstractNumId w:val="42"/>
  </w:num>
  <w:num w:numId="16">
    <w:abstractNumId w:val="49"/>
  </w:num>
  <w:num w:numId="17">
    <w:abstractNumId w:val="1"/>
  </w:num>
  <w:num w:numId="18">
    <w:abstractNumId w:val="45"/>
  </w:num>
  <w:num w:numId="19">
    <w:abstractNumId w:val="15"/>
  </w:num>
  <w:num w:numId="20">
    <w:abstractNumId w:val="48"/>
  </w:num>
  <w:num w:numId="21">
    <w:abstractNumId w:val="14"/>
  </w:num>
  <w:num w:numId="22">
    <w:abstractNumId w:val="43"/>
  </w:num>
  <w:num w:numId="23">
    <w:abstractNumId w:val="34"/>
  </w:num>
  <w:num w:numId="24">
    <w:abstractNumId w:val="40"/>
  </w:num>
  <w:num w:numId="25">
    <w:abstractNumId w:val="35"/>
  </w:num>
  <w:num w:numId="26">
    <w:abstractNumId w:val="38"/>
  </w:num>
  <w:num w:numId="27">
    <w:abstractNumId w:val="39"/>
  </w:num>
  <w:num w:numId="28">
    <w:abstractNumId w:val="47"/>
  </w:num>
  <w:num w:numId="29">
    <w:abstractNumId w:val="21"/>
  </w:num>
  <w:num w:numId="30">
    <w:abstractNumId w:val="21"/>
    <w:lvlOverride w:ilvl="0">
      <w:lvl w:ilvl="0">
        <w:start w:val="1"/>
        <w:numFmt w:val="decimal"/>
        <w:lvlText w:val="%1."/>
        <w:legacy w:legacy="1" w:legacySpace="0" w:legacyIndent="283"/>
        <w:lvlJc w:val="left"/>
        <w:pPr>
          <w:ind w:left="283" w:hanging="283"/>
        </w:pPr>
        <w:rPr>
          <w:rFonts w:cs="Times New Roman"/>
          <w:b w:val="0"/>
        </w:rPr>
      </w:lvl>
    </w:lvlOverride>
  </w:num>
  <w:num w:numId="31">
    <w:abstractNumId w:val="50"/>
  </w:num>
  <w:num w:numId="32">
    <w:abstractNumId w:val="53"/>
  </w:num>
  <w:num w:numId="33">
    <w:abstractNumId w:val="51"/>
  </w:num>
  <w:num w:numId="34">
    <w:abstractNumId w:val="6"/>
  </w:num>
  <w:num w:numId="35">
    <w:abstractNumId w:val="3"/>
  </w:num>
  <w:num w:numId="36">
    <w:abstractNumId w:val="7"/>
  </w:num>
  <w:num w:numId="37">
    <w:abstractNumId w:val="30"/>
  </w:num>
  <w:num w:numId="38">
    <w:abstractNumId w:val="44"/>
  </w:num>
  <w:num w:numId="39">
    <w:abstractNumId w:val="36"/>
  </w:num>
  <w:num w:numId="40">
    <w:abstractNumId w:val="32"/>
  </w:num>
  <w:num w:numId="41">
    <w:abstractNumId w:val="2"/>
  </w:num>
  <w:num w:numId="42">
    <w:abstractNumId w:val="17"/>
  </w:num>
  <w:num w:numId="43">
    <w:abstractNumId w:val="29"/>
  </w:num>
  <w:num w:numId="44">
    <w:abstractNumId w:val="26"/>
  </w:num>
  <w:num w:numId="45">
    <w:abstractNumId w:val="41"/>
  </w:num>
  <w:num w:numId="46">
    <w:abstractNumId w:val="5"/>
  </w:num>
  <w:num w:numId="47">
    <w:abstractNumId w:val="19"/>
  </w:num>
  <w:num w:numId="48">
    <w:abstractNumId w:val="33"/>
  </w:num>
  <w:num w:numId="49">
    <w:abstractNumId w:val="22"/>
  </w:num>
  <w:num w:numId="50">
    <w:abstractNumId w:val="24"/>
  </w:num>
  <w:num w:numId="51">
    <w:abstractNumId w:val="9"/>
  </w:num>
  <w:num w:numId="52">
    <w:abstractNumId w:val="4"/>
  </w:num>
  <w:num w:numId="53">
    <w:abstractNumId w:val="23"/>
  </w:num>
  <w:num w:numId="54">
    <w:abstractNumId w:val="25"/>
  </w:num>
  <w:num w:numId="55">
    <w:abstractNumId w:val="46"/>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15BB"/>
    <w:rsid w:val="000017EB"/>
    <w:rsid w:val="000019C0"/>
    <w:rsid w:val="0000238A"/>
    <w:rsid w:val="00004850"/>
    <w:rsid w:val="00006676"/>
    <w:rsid w:val="00007B4B"/>
    <w:rsid w:val="00010962"/>
    <w:rsid w:val="00011116"/>
    <w:rsid w:val="00011E6F"/>
    <w:rsid w:val="0001522B"/>
    <w:rsid w:val="00015CFD"/>
    <w:rsid w:val="000174F9"/>
    <w:rsid w:val="0002067D"/>
    <w:rsid w:val="0002161E"/>
    <w:rsid w:val="00022299"/>
    <w:rsid w:val="0002265A"/>
    <w:rsid w:val="00024972"/>
    <w:rsid w:val="000249C2"/>
    <w:rsid w:val="000258F6"/>
    <w:rsid w:val="00026484"/>
    <w:rsid w:val="0002723C"/>
    <w:rsid w:val="000313E3"/>
    <w:rsid w:val="0003173B"/>
    <w:rsid w:val="0003179C"/>
    <w:rsid w:val="00032684"/>
    <w:rsid w:val="00033E27"/>
    <w:rsid w:val="000340BC"/>
    <w:rsid w:val="0003560F"/>
    <w:rsid w:val="000365C1"/>
    <w:rsid w:val="000379A7"/>
    <w:rsid w:val="00037E2B"/>
    <w:rsid w:val="00040A3E"/>
    <w:rsid w:val="00040A9B"/>
    <w:rsid w:val="00040EB8"/>
    <w:rsid w:val="00045BB8"/>
    <w:rsid w:val="00045D42"/>
    <w:rsid w:val="00046C0F"/>
    <w:rsid w:val="0005255B"/>
    <w:rsid w:val="00052968"/>
    <w:rsid w:val="00052CCC"/>
    <w:rsid w:val="0005307B"/>
    <w:rsid w:val="000537D0"/>
    <w:rsid w:val="0005531C"/>
    <w:rsid w:val="00055E48"/>
    <w:rsid w:val="00055E6B"/>
    <w:rsid w:val="000567BD"/>
    <w:rsid w:val="00057B6D"/>
    <w:rsid w:val="00061A7B"/>
    <w:rsid w:val="00062BAC"/>
    <w:rsid w:val="00063443"/>
    <w:rsid w:val="00067166"/>
    <w:rsid w:val="00070058"/>
    <w:rsid w:val="00073FD6"/>
    <w:rsid w:val="00074C34"/>
    <w:rsid w:val="00075FB8"/>
    <w:rsid w:val="000774DC"/>
    <w:rsid w:val="00080927"/>
    <w:rsid w:val="00080C06"/>
    <w:rsid w:val="00084050"/>
    <w:rsid w:val="0008442E"/>
    <w:rsid w:val="0008488D"/>
    <w:rsid w:val="00085D96"/>
    <w:rsid w:val="0008654C"/>
    <w:rsid w:val="00087B3C"/>
    <w:rsid w:val="000904ED"/>
    <w:rsid w:val="00091845"/>
    <w:rsid w:val="000918B8"/>
    <w:rsid w:val="00093294"/>
    <w:rsid w:val="000944BE"/>
    <w:rsid w:val="00094CED"/>
    <w:rsid w:val="000950CC"/>
    <w:rsid w:val="00097477"/>
    <w:rsid w:val="000A1886"/>
    <w:rsid w:val="000A1FCF"/>
    <w:rsid w:val="000A27A8"/>
    <w:rsid w:val="000A287F"/>
    <w:rsid w:val="000A3054"/>
    <w:rsid w:val="000A5291"/>
    <w:rsid w:val="000A6997"/>
    <w:rsid w:val="000A6C8C"/>
    <w:rsid w:val="000B07D8"/>
    <w:rsid w:val="000B0DB2"/>
    <w:rsid w:val="000B1A77"/>
    <w:rsid w:val="000B3390"/>
    <w:rsid w:val="000B3C2E"/>
    <w:rsid w:val="000B4964"/>
    <w:rsid w:val="000B5B63"/>
    <w:rsid w:val="000C03F3"/>
    <w:rsid w:val="000C20BE"/>
    <w:rsid w:val="000C679A"/>
    <w:rsid w:val="000C6A66"/>
    <w:rsid w:val="000C711B"/>
    <w:rsid w:val="000C7F9A"/>
    <w:rsid w:val="000D0D96"/>
    <w:rsid w:val="000D16D5"/>
    <w:rsid w:val="000D4009"/>
    <w:rsid w:val="000D4C0A"/>
    <w:rsid w:val="000D6693"/>
    <w:rsid w:val="000D670F"/>
    <w:rsid w:val="000D6F72"/>
    <w:rsid w:val="000D727C"/>
    <w:rsid w:val="000D7880"/>
    <w:rsid w:val="000D7C1A"/>
    <w:rsid w:val="000E0244"/>
    <w:rsid w:val="000E10E5"/>
    <w:rsid w:val="000E3954"/>
    <w:rsid w:val="000E3E52"/>
    <w:rsid w:val="000E6105"/>
    <w:rsid w:val="000F0462"/>
    <w:rsid w:val="000F0F9F"/>
    <w:rsid w:val="000F1171"/>
    <w:rsid w:val="000F156F"/>
    <w:rsid w:val="000F3A2B"/>
    <w:rsid w:val="000F3F43"/>
    <w:rsid w:val="000F52E8"/>
    <w:rsid w:val="000F69BE"/>
    <w:rsid w:val="000F6AB8"/>
    <w:rsid w:val="00100EE4"/>
    <w:rsid w:val="0010138E"/>
    <w:rsid w:val="00102E80"/>
    <w:rsid w:val="001050AA"/>
    <w:rsid w:val="0010680A"/>
    <w:rsid w:val="00106E5C"/>
    <w:rsid w:val="0011008B"/>
    <w:rsid w:val="00110CAF"/>
    <w:rsid w:val="00113C9B"/>
    <w:rsid w:val="00113D5B"/>
    <w:rsid w:val="00113EFD"/>
    <w:rsid w:val="00113F8F"/>
    <w:rsid w:val="001205DE"/>
    <w:rsid w:val="00122F31"/>
    <w:rsid w:val="00125003"/>
    <w:rsid w:val="00125CDC"/>
    <w:rsid w:val="0013193A"/>
    <w:rsid w:val="00132115"/>
    <w:rsid w:val="00132C31"/>
    <w:rsid w:val="001343AE"/>
    <w:rsid w:val="00134945"/>
    <w:rsid w:val="001349DB"/>
    <w:rsid w:val="00135539"/>
    <w:rsid w:val="00135722"/>
    <w:rsid w:val="00135D68"/>
    <w:rsid w:val="00136E58"/>
    <w:rsid w:val="00143907"/>
    <w:rsid w:val="00143F38"/>
    <w:rsid w:val="0014608C"/>
    <w:rsid w:val="00147207"/>
    <w:rsid w:val="00152969"/>
    <w:rsid w:val="0015419C"/>
    <w:rsid w:val="0015575B"/>
    <w:rsid w:val="00156525"/>
    <w:rsid w:val="00157255"/>
    <w:rsid w:val="0016043E"/>
    <w:rsid w:val="001604A3"/>
    <w:rsid w:val="00161325"/>
    <w:rsid w:val="001630D8"/>
    <w:rsid w:val="001665A3"/>
    <w:rsid w:val="00167582"/>
    <w:rsid w:val="0017295E"/>
    <w:rsid w:val="0017298B"/>
    <w:rsid w:val="001734F5"/>
    <w:rsid w:val="00173554"/>
    <w:rsid w:val="00175790"/>
    <w:rsid w:val="00175C94"/>
    <w:rsid w:val="00176953"/>
    <w:rsid w:val="00176C82"/>
    <w:rsid w:val="00176FA9"/>
    <w:rsid w:val="00180C11"/>
    <w:rsid w:val="00182500"/>
    <w:rsid w:val="001836BE"/>
    <w:rsid w:val="00185B38"/>
    <w:rsid w:val="001862D3"/>
    <w:rsid w:val="00186DD1"/>
    <w:rsid w:val="001875B1"/>
    <w:rsid w:val="00190A4B"/>
    <w:rsid w:val="00190AAD"/>
    <w:rsid w:val="00192610"/>
    <w:rsid w:val="001928D9"/>
    <w:rsid w:val="00195AD9"/>
    <w:rsid w:val="00196B07"/>
    <w:rsid w:val="00196EEF"/>
    <w:rsid w:val="001A01F8"/>
    <w:rsid w:val="001A1BAB"/>
    <w:rsid w:val="001A27EE"/>
    <w:rsid w:val="001A30CC"/>
    <w:rsid w:val="001A38EA"/>
    <w:rsid w:val="001A477D"/>
    <w:rsid w:val="001A6581"/>
    <w:rsid w:val="001A7E27"/>
    <w:rsid w:val="001B1207"/>
    <w:rsid w:val="001B4330"/>
    <w:rsid w:val="001B5ACE"/>
    <w:rsid w:val="001C1206"/>
    <w:rsid w:val="001C2895"/>
    <w:rsid w:val="001C2C86"/>
    <w:rsid w:val="001C2D4C"/>
    <w:rsid w:val="001C31CD"/>
    <w:rsid w:val="001C524D"/>
    <w:rsid w:val="001C6B00"/>
    <w:rsid w:val="001C7DDD"/>
    <w:rsid w:val="001D0074"/>
    <w:rsid w:val="001D218F"/>
    <w:rsid w:val="001D387B"/>
    <w:rsid w:val="001D3F54"/>
    <w:rsid w:val="001D4A3E"/>
    <w:rsid w:val="001D649B"/>
    <w:rsid w:val="001D785F"/>
    <w:rsid w:val="001E0BA6"/>
    <w:rsid w:val="001E0F67"/>
    <w:rsid w:val="001E1BE5"/>
    <w:rsid w:val="001E2D4C"/>
    <w:rsid w:val="001E416D"/>
    <w:rsid w:val="001E42D2"/>
    <w:rsid w:val="001E43EC"/>
    <w:rsid w:val="001E5F94"/>
    <w:rsid w:val="001E7B30"/>
    <w:rsid w:val="001F049E"/>
    <w:rsid w:val="001F3C4A"/>
    <w:rsid w:val="001F4379"/>
    <w:rsid w:val="001F7BEB"/>
    <w:rsid w:val="00201337"/>
    <w:rsid w:val="002022EA"/>
    <w:rsid w:val="00202D80"/>
    <w:rsid w:val="00203FE9"/>
    <w:rsid w:val="002051A5"/>
    <w:rsid w:val="00205942"/>
    <w:rsid w:val="00205B17"/>
    <w:rsid w:val="00205D9B"/>
    <w:rsid w:val="00205F24"/>
    <w:rsid w:val="0020607D"/>
    <w:rsid w:val="0020656A"/>
    <w:rsid w:val="00206974"/>
    <w:rsid w:val="002074A2"/>
    <w:rsid w:val="00210661"/>
    <w:rsid w:val="00210C21"/>
    <w:rsid w:val="00211D16"/>
    <w:rsid w:val="0021274A"/>
    <w:rsid w:val="00212DC4"/>
    <w:rsid w:val="00213407"/>
    <w:rsid w:val="002204DA"/>
    <w:rsid w:val="0022171D"/>
    <w:rsid w:val="00221CC3"/>
    <w:rsid w:val="002223CA"/>
    <w:rsid w:val="0022371A"/>
    <w:rsid w:val="0022526D"/>
    <w:rsid w:val="00230CBF"/>
    <w:rsid w:val="00232A98"/>
    <w:rsid w:val="00232D56"/>
    <w:rsid w:val="002332A2"/>
    <w:rsid w:val="002336E5"/>
    <w:rsid w:val="00233D13"/>
    <w:rsid w:val="0023513E"/>
    <w:rsid w:val="002376A6"/>
    <w:rsid w:val="0024549A"/>
    <w:rsid w:val="002469DA"/>
    <w:rsid w:val="00246AA4"/>
    <w:rsid w:val="00247241"/>
    <w:rsid w:val="0025141E"/>
    <w:rsid w:val="00251980"/>
    <w:rsid w:val="00251FAD"/>
    <w:rsid w:val="002520AD"/>
    <w:rsid w:val="00253E9C"/>
    <w:rsid w:val="00254321"/>
    <w:rsid w:val="002547AF"/>
    <w:rsid w:val="002557A5"/>
    <w:rsid w:val="002563FC"/>
    <w:rsid w:val="0025648A"/>
    <w:rsid w:val="00257DF8"/>
    <w:rsid w:val="00257E4A"/>
    <w:rsid w:val="0026107C"/>
    <w:rsid w:val="00261B09"/>
    <w:rsid w:val="0026241F"/>
    <w:rsid w:val="0026268A"/>
    <w:rsid w:val="002672C2"/>
    <w:rsid w:val="00267DD7"/>
    <w:rsid w:val="00270322"/>
    <w:rsid w:val="0027175D"/>
    <w:rsid w:val="0027207F"/>
    <w:rsid w:val="00272E98"/>
    <w:rsid w:val="00273154"/>
    <w:rsid w:val="00274ADD"/>
    <w:rsid w:val="00274E41"/>
    <w:rsid w:val="00276425"/>
    <w:rsid w:val="00280C7A"/>
    <w:rsid w:val="00280DE0"/>
    <w:rsid w:val="002811DF"/>
    <w:rsid w:val="0028267C"/>
    <w:rsid w:val="002831B2"/>
    <w:rsid w:val="00283723"/>
    <w:rsid w:val="002868C1"/>
    <w:rsid w:val="00290D38"/>
    <w:rsid w:val="00291D66"/>
    <w:rsid w:val="00292085"/>
    <w:rsid w:val="00292C19"/>
    <w:rsid w:val="00296681"/>
    <w:rsid w:val="002974BA"/>
    <w:rsid w:val="002A0616"/>
    <w:rsid w:val="002A0668"/>
    <w:rsid w:val="002A12B3"/>
    <w:rsid w:val="002A157A"/>
    <w:rsid w:val="002A29D4"/>
    <w:rsid w:val="002A5EE4"/>
    <w:rsid w:val="002A6974"/>
    <w:rsid w:val="002B2CFF"/>
    <w:rsid w:val="002B36ED"/>
    <w:rsid w:val="002B4DD4"/>
    <w:rsid w:val="002B5364"/>
    <w:rsid w:val="002B598C"/>
    <w:rsid w:val="002C050F"/>
    <w:rsid w:val="002C2429"/>
    <w:rsid w:val="002C2D72"/>
    <w:rsid w:val="002C5134"/>
    <w:rsid w:val="002C582B"/>
    <w:rsid w:val="002C7B21"/>
    <w:rsid w:val="002D0729"/>
    <w:rsid w:val="002D1481"/>
    <w:rsid w:val="002D2279"/>
    <w:rsid w:val="002D52D4"/>
    <w:rsid w:val="002D5AEC"/>
    <w:rsid w:val="002D6B5E"/>
    <w:rsid w:val="002D72A4"/>
    <w:rsid w:val="002D7E86"/>
    <w:rsid w:val="002E1B88"/>
    <w:rsid w:val="002E22F4"/>
    <w:rsid w:val="002E4993"/>
    <w:rsid w:val="002E5BAC"/>
    <w:rsid w:val="002E5D65"/>
    <w:rsid w:val="002E7635"/>
    <w:rsid w:val="002F0678"/>
    <w:rsid w:val="002F1850"/>
    <w:rsid w:val="002F2138"/>
    <w:rsid w:val="002F265A"/>
    <w:rsid w:val="002F3536"/>
    <w:rsid w:val="002F45E5"/>
    <w:rsid w:val="002F5C70"/>
    <w:rsid w:val="002F648C"/>
    <w:rsid w:val="00300441"/>
    <w:rsid w:val="00300931"/>
    <w:rsid w:val="003014A8"/>
    <w:rsid w:val="003028AF"/>
    <w:rsid w:val="00304209"/>
    <w:rsid w:val="00305EFE"/>
    <w:rsid w:val="003067C4"/>
    <w:rsid w:val="00306A8C"/>
    <w:rsid w:val="0031149C"/>
    <w:rsid w:val="00312192"/>
    <w:rsid w:val="00313BFA"/>
    <w:rsid w:val="00313C76"/>
    <w:rsid w:val="00313D85"/>
    <w:rsid w:val="00313FCF"/>
    <w:rsid w:val="0031400E"/>
    <w:rsid w:val="00315CE3"/>
    <w:rsid w:val="0031682C"/>
    <w:rsid w:val="003205F2"/>
    <w:rsid w:val="00320639"/>
    <w:rsid w:val="00321D25"/>
    <w:rsid w:val="00323764"/>
    <w:rsid w:val="00324BEC"/>
    <w:rsid w:val="003251B2"/>
    <w:rsid w:val="003251FE"/>
    <w:rsid w:val="003264CF"/>
    <w:rsid w:val="00326FE6"/>
    <w:rsid w:val="003274DB"/>
    <w:rsid w:val="003276F6"/>
    <w:rsid w:val="00327FBF"/>
    <w:rsid w:val="00330A8A"/>
    <w:rsid w:val="00331E1C"/>
    <w:rsid w:val="00332C61"/>
    <w:rsid w:val="003340CB"/>
    <w:rsid w:val="0033579F"/>
    <w:rsid w:val="003416DE"/>
    <w:rsid w:val="00342BDE"/>
    <w:rsid w:val="0034384F"/>
    <w:rsid w:val="003467DB"/>
    <w:rsid w:val="00351653"/>
    <w:rsid w:val="003519BF"/>
    <w:rsid w:val="00351AC5"/>
    <w:rsid w:val="003528EB"/>
    <w:rsid w:val="003530E3"/>
    <w:rsid w:val="00357E93"/>
    <w:rsid w:val="0036382D"/>
    <w:rsid w:val="0036478B"/>
    <w:rsid w:val="00364856"/>
    <w:rsid w:val="00364950"/>
    <w:rsid w:val="003663C1"/>
    <w:rsid w:val="00367C91"/>
    <w:rsid w:val="00370C43"/>
    <w:rsid w:val="0037113D"/>
    <w:rsid w:val="00372164"/>
    <w:rsid w:val="00373A5B"/>
    <w:rsid w:val="00375F6E"/>
    <w:rsid w:val="003776DA"/>
    <w:rsid w:val="00380350"/>
    <w:rsid w:val="00380B4E"/>
    <w:rsid w:val="003816E4"/>
    <w:rsid w:val="00383152"/>
    <w:rsid w:val="00383EE9"/>
    <w:rsid w:val="003840BF"/>
    <w:rsid w:val="0038528A"/>
    <w:rsid w:val="003857AE"/>
    <w:rsid w:val="00385F39"/>
    <w:rsid w:val="0038629E"/>
    <w:rsid w:val="003863DA"/>
    <w:rsid w:val="00386971"/>
    <w:rsid w:val="00386979"/>
    <w:rsid w:val="00387E09"/>
    <w:rsid w:val="00392BB9"/>
    <w:rsid w:val="003943E2"/>
    <w:rsid w:val="00396090"/>
    <w:rsid w:val="003A052C"/>
    <w:rsid w:val="003A0ACD"/>
    <w:rsid w:val="003A0FBF"/>
    <w:rsid w:val="003A20F2"/>
    <w:rsid w:val="003A368B"/>
    <w:rsid w:val="003A3B47"/>
    <w:rsid w:val="003A51B9"/>
    <w:rsid w:val="003A5D30"/>
    <w:rsid w:val="003A667D"/>
    <w:rsid w:val="003A7759"/>
    <w:rsid w:val="003B03EA"/>
    <w:rsid w:val="003B07D0"/>
    <w:rsid w:val="003B18D5"/>
    <w:rsid w:val="003B2AD9"/>
    <w:rsid w:val="003B5B51"/>
    <w:rsid w:val="003B629F"/>
    <w:rsid w:val="003C011E"/>
    <w:rsid w:val="003C37E3"/>
    <w:rsid w:val="003C47B5"/>
    <w:rsid w:val="003C7767"/>
    <w:rsid w:val="003C7C34"/>
    <w:rsid w:val="003D0670"/>
    <w:rsid w:val="003D0F37"/>
    <w:rsid w:val="003D3306"/>
    <w:rsid w:val="003D4415"/>
    <w:rsid w:val="003D50F9"/>
    <w:rsid w:val="003D5150"/>
    <w:rsid w:val="003D5AC0"/>
    <w:rsid w:val="003D7DDE"/>
    <w:rsid w:val="003E02B0"/>
    <w:rsid w:val="003E0B2B"/>
    <w:rsid w:val="003E199D"/>
    <w:rsid w:val="003E3151"/>
    <w:rsid w:val="003E3A65"/>
    <w:rsid w:val="003E4EA6"/>
    <w:rsid w:val="003E7226"/>
    <w:rsid w:val="003F033F"/>
    <w:rsid w:val="003F10F7"/>
    <w:rsid w:val="003F1389"/>
    <w:rsid w:val="003F191B"/>
    <w:rsid w:val="003F1C3A"/>
    <w:rsid w:val="003F1ECC"/>
    <w:rsid w:val="003F39C5"/>
    <w:rsid w:val="003F3A6D"/>
    <w:rsid w:val="003F3E42"/>
    <w:rsid w:val="003F4C01"/>
    <w:rsid w:val="003F58C5"/>
    <w:rsid w:val="003F5FBC"/>
    <w:rsid w:val="003F6709"/>
    <w:rsid w:val="003F67B6"/>
    <w:rsid w:val="00400BD7"/>
    <w:rsid w:val="00400D57"/>
    <w:rsid w:val="00404598"/>
    <w:rsid w:val="0040665C"/>
    <w:rsid w:val="00406C1F"/>
    <w:rsid w:val="00406CD7"/>
    <w:rsid w:val="00411CE7"/>
    <w:rsid w:val="0041232F"/>
    <w:rsid w:val="00414069"/>
    <w:rsid w:val="00414D1B"/>
    <w:rsid w:val="004156F7"/>
    <w:rsid w:val="00415EA0"/>
    <w:rsid w:val="00416749"/>
    <w:rsid w:val="004206E8"/>
    <w:rsid w:val="00420BE3"/>
    <w:rsid w:val="00421C3B"/>
    <w:rsid w:val="00422C08"/>
    <w:rsid w:val="004234B0"/>
    <w:rsid w:val="00423646"/>
    <w:rsid w:val="0042403B"/>
    <w:rsid w:val="0042518D"/>
    <w:rsid w:val="004255C1"/>
    <w:rsid w:val="00425AF1"/>
    <w:rsid w:val="00425C6B"/>
    <w:rsid w:val="0042639D"/>
    <w:rsid w:val="004264F6"/>
    <w:rsid w:val="00432424"/>
    <w:rsid w:val="00433616"/>
    <w:rsid w:val="00434423"/>
    <w:rsid w:val="00434A89"/>
    <w:rsid w:val="00436CF3"/>
    <w:rsid w:val="004400DF"/>
    <w:rsid w:val="00441393"/>
    <w:rsid w:val="00447CF0"/>
    <w:rsid w:val="00452A37"/>
    <w:rsid w:val="00453EF3"/>
    <w:rsid w:val="00455952"/>
    <w:rsid w:val="00456927"/>
    <w:rsid w:val="00456F10"/>
    <w:rsid w:val="00461126"/>
    <w:rsid w:val="00462120"/>
    <w:rsid w:val="0046500C"/>
    <w:rsid w:val="00465491"/>
    <w:rsid w:val="004663F5"/>
    <w:rsid w:val="004673D7"/>
    <w:rsid w:val="004679DF"/>
    <w:rsid w:val="00470876"/>
    <w:rsid w:val="00470CAB"/>
    <w:rsid w:val="00473F79"/>
    <w:rsid w:val="00475533"/>
    <w:rsid w:val="00476225"/>
    <w:rsid w:val="00476A58"/>
    <w:rsid w:val="00477B4F"/>
    <w:rsid w:val="00480C58"/>
    <w:rsid w:val="00480D65"/>
    <w:rsid w:val="00485242"/>
    <w:rsid w:val="00490CC5"/>
    <w:rsid w:val="00491058"/>
    <w:rsid w:val="00492A8D"/>
    <w:rsid w:val="00496F6D"/>
    <w:rsid w:val="004A0764"/>
    <w:rsid w:val="004A0BE9"/>
    <w:rsid w:val="004A22CB"/>
    <w:rsid w:val="004A3A3E"/>
    <w:rsid w:val="004A432A"/>
    <w:rsid w:val="004A56C2"/>
    <w:rsid w:val="004A57C7"/>
    <w:rsid w:val="004B17F8"/>
    <w:rsid w:val="004B1F82"/>
    <w:rsid w:val="004B2DCF"/>
    <w:rsid w:val="004B3C5B"/>
    <w:rsid w:val="004B458D"/>
    <w:rsid w:val="004B4CD6"/>
    <w:rsid w:val="004B5245"/>
    <w:rsid w:val="004B616D"/>
    <w:rsid w:val="004B6968"/>
    <w:rsid w:val="004B7832"/>
    <w:rsid w:val="004C3135"/>
    <w:rsid w:val="004C3D10"/>
    <w:rsid w:val="004C4497"/>
    <w:rsid w:val="004C65F3"/>
    <w:rsid w:val="004C7289"/>
    <w:rsid w:val="004D0655"/>
    <w:rsid w:val="004D0799"/>
    <w:rsid w:val="004D17A5"/>
    <w:rsid w:val="004D1C02"/>
    <w:rsid w:val="004D2547"/>
    <w:rsid w:val="004D377B"/>
    <w:rsid w:val="004D4979"/>
    <w:rsid w:val="004D4D95"/>
    <w:rsid w:val="004D5102"/>
    <w:rsid w:val="004D57E6"/>
    <w:rsid w:val="004D5CA4"/>
    <w:rsid w:val="004E0B3C"/>
    <w:rsid w:val="004E1D57"/>
    <w:rsid w:val="004E2F16"/>
    <w:rsid w:val="004E34F4"/>
    <w:rsid w:val="004E38D4"/>
    <w:rsid w:val="004F08DD"/>
    <w:rsid w:val="004F0DA4"/>
    <w:rsid w:val="004F15F9"/>
    <w:rsid w:val="004F3244"/>
    <w:rsid w:val="00500752"/>
    <w:rsid w:val="00502A3A"/>
    <w:rsid w:val="00503044"/>
    <w:rsid w:val="005033CC"/>
    <w:rsid w:val="00503C05"/>
    <w:rsid w:val="00504281"/>
    <w:rsid w:val="00504EA0"/>
    <w:rsid w:val="00505CC1"/>
    <w:rsid w:val="0050630C"/>
    <w:rsid w:val="0050639D"/>
    <w:rsid w:val="00510A23"/>
    <w:rsid w:val="00510A91"/>
    <w:rsid w:val="005129C3"/>
    <w:rsid w:val="00513460"/>
    <w:rsid w:val="0051798A"/>
    <w:rsid w:val="00523005"/>
    <w:rsid w:val="00523666"/>
    <w:rsid w:val="00524518"/>
    <w:rsid w:val="00525B83"/>
    <w:rsid w:val="00526234"/>
    <w:rsid w:val="005263F9"/>
    <w:rsid w:val="00532885"/>
    <w:rsid w:val="00532A79"/>
    <w:rsid w:val="0054285F"/>
    <w:rsid w:val="00543C49"/>
    <w:rsid w:val="0054534D"/>
    <w:rsid w:val="005505EC"/>
    <w:rsid w:val="0055104F"/>
    <w:rsid w:val="0055336C"/>
    <w:rsid w:val="00553E4B"/>
    <w:rsid w:val="00553FE5"/>
    <w:rsid w:val="00554AA4"/>
    <w:rsid w:val="00557131"/>
    <w:rsid w:val="00557434"/>
    <w:rsid w:val="005579C2"/>
    <w:rsid w:val="00560022"/>
    <w:rsid w:val="00561E39"/>
    <w:rsid w:val="00564F37"/>
    <w:rsid w:val="00566481"/>
    <w:rsid w:val="00573E83"/>
    <w:rsid w:val="00574B2C"/>
    <w:rsid w:val="0057577D"/>
    <w:rsid w:val="00575E73"/>
    <w:rsid w:val="005766A9"/>
    <w:rsid w:val="005773CC"/>
    <w:rsid w:val="00580763"/>
    <w:rsid w:val="00580B6D"/>
    <w:rsid w:val="00581508"/>
    <w:rsid w:val="00581E22"/>
    <w:rsid w:val="00587A38"/>
    <w:rsid w:val="00590C8F"/>
    <w:rsid w:val="005923B8"/>
    <w:rsid w:val="005925CC"/>
    <w:rsid w:val="005949A8"/>
    <w:rsid w:val="0059504D"/>
    <w:rsid w:val="00595415"/>
    <w:rsid w:val="00597652"/>
    <w:rsid w:val="00597DE5"/>
    <w:rsid w:val="00597FE6"/>
    <w:rsid w:val="005A080B"/>
    <w:rsid w:val="005A0A58"/>
    <w:rsid w:val="005A1DC7"/>
    <w:rsid w:val="005A28C1"/>
    <w:rsid w:val="005A3AED"/>
    <w:rsid w:val="005A552F"/>
    <w:rsid w:val="005A689B"/>
    <w:rsid w:val="005A6A7B"/>
    <w:rsid w:val="005A7821"/>
    <w:rsid w:val="005A7F22"/>
    <w:rsid w:val="005B12A5"/>
    <w:rsid w:val="005B17F5"/>
    <w:rsid w:val="005B2163"/>
    <w:rsid w:val="005B35CD"/>
    <w:rsid w:val="005B4F95"/>
    <w:rsid w:val="005C0385"/>
    <w:rsid w:val="005C0703"/>
    <w:rsid w:val="005C161A"/>
    <w:rsid w:val="005C1BCB"/>
    <w:rsid w:val="005C2312"/>
    <w:rsid w:val="005C299E"/>
    <w:rsid w:val="005C3CBC"/>
    <w:rsid w:val="005C4735"/>
    <w:rsid w:val="005C5C63"/>
    <w:rsid w:val="005C71FF"/>
    <w:rsid w:val="005D16C2"/>
    <w:rsid w:val="005D27B8"/>
    <w:rsid w:val="005D2BC0"/>
    <w:rsid w:val="005D304B"/>
    <w:rsid w:val="005D62E8"/>
    <w:rsid w:val="005D6E5D"/>
    <w:rsid w:val="005D7B4A"/>
    <w:rsid w:val="005D7C8B"/>
    <w:rsid w:val="005D7E6E"/>
    <w:rsid w:val="005E207F"/>
    <w:rsid w:val="005E2CAB"/>
    <w:rsid w:val="005E2F26"/>
    <w:rsid w:val="005E3989"/>
    <w:rsid w:val="005E417F"/>
    <w:rsid w:val="005E4659"/>
    <w:rsid w:val="005E489D"/>
    <w:rsid w:val="005E489E"/>
    <w:rsid w:val="005E4994"/>
    <w:rsid w:val="005E5683"/>
    <w:rsid w:val="005E5EB5"/>
    <w:rsid w:val="005E6557"/>
    <w:rsid w:val="005E77C2"/>
    <w:rsid w:val="005F1386"/>
    <w:rsid w:val="005F17C2"/>
    <w:rsid w:val="005F241D"/>
    <w:rsid w:val="005F3D69"/>
    <w:rsid w:val="005F4195"/>
    <w:rsid w:val="005F7EC9"/>
    <w:rsid w:val="00600196"/>
    <w:rsid w:val="00600A54"/>
    <w:rsid w:val="00603908"/>
    <w:rsid w:val="006039FF"/>
    <w:rsid w:val="00603FDF"/>
    <w:rsid w:val="00604239"/>
    <w:rsid w:val="006062AD"/>
    <w:rsid w:val="00610DCD"/>
    <w:rsid w:val="006127AC"/>
    <w:rsid w:val="006134D0"/>
    <w:rsid w:val="00614D16"/>
    <w:rsid w:val="00616807"/>
    <w:rsid w:val="00616ED4"/>
    <w:rsid w:val="00617F1B"/>
    <w:rsid w:val="0062047B"/>
    <w:rsid w:val="006237FF"/>
    <w:rsid w:val="0062391F"/>
    <w:rsid w:val="00623F8D"/>
    <w:rsid w:val="00626292"/>
    <w:rsid w:val="00627543"/>
    <w:rsid w:val="00630646"/>
    <w:rsid w:val="00630CF0"/>
    <w:rsid w:val="00631A90"/>
    <w:rsid w:val="00632422"/>
    <w:rsid w:val="006344EA"/>
    <w:rsid w:val="00634A78"/>
    <w:rsid w:val="00635089"/>
    <w:rsid w:val="0064125B"/>
    <w:rsid w:val="00641356"/>
    <w:rsid w:val="00642025"/>
    <w:rsid w:val="006449E6"/>
    <w:rsid w:val="00646C94"/>
    <w:rsid w:val="00646EC0"/>
    <w:rsid w:val="00647F62"/>
    <w:rsid w:val="006500D0"/>
    <w:rsid w:val="0065107F"/>
    <w:rsid w:val="00651526"/>
    <w:rsid w:val="00655B0A"/>
    <w:rsid w:val="00662DB6"/>
    <w:rsid w:val="00664AB9"/>
    <w:rsid w:val="0066568A"/>
    <w:rsid w:val="00666061"/>
    <w:rsid w:val="00667424"/>
    <w:rsid w:val="006676BA"/>
    <w:rsid w:val="00667792"/>
    <w:rsid w:val="00670BE4"/>
    <w:rsid w:val="00670F81"/>
    <w:rsid w:val="00671677"/>
    <w:rsid w:val="006717C5"/>
    <w:rsid w:val="0067219B"/>
    <w:rsid w:val="006742C7"/>
    <w:rsid w:val="00674DCF"/>
    <w:rsid w:val="00674E07"/>
    <w:rsid w:val="006750F2"/>
    <w:rsid w:val="006778C1"/>
    <w:rsid w:val="00683453"/>
    <w:rsid w:val="0068553C"/>
    <w:rsid w:val="00685596"/>
    <w:rsid w:val="00685F34"/>
    <w:rsid w:val="00686307"/>
    <w:rsid w:val="0068782B"/>
    <w:rsid w:val="0068785F"/>
    <w:rsid w:val="00690B32"/>
    <w:rsid w:val="006917D8"/>
    <w:rsid w:val="006922F4"/>
    <w:rsid w:val="00692EE0"/>
    <w:rsid w:val="006931BC"/>
    <w:rsid w:val="00694DF1"/>
    <w:rsid w:val="006960E4"/>
    <w:rsid w:val="006975A8"/>
    <w:rsid w:val="006A2EC5"/>
    <w:rsid w:val="006A3F04"/>
    <w:rsid w:val="006A4355"/>
    <w:rsid w:val="006A48C0"/>
    <w:rsid w:val="006A7CCA"/>
    <w:rsid w:val="006B0203"/>
    <w:rsid w:val="006B0311"/>
    <w:rsid w:val="006B0473"/>
    <w:rsid w:val="006B1218"/>
    <w:rsid w:val="006B152C"/>
    <w:rsid w:val="006B2437"/>
    <w:rsid w:val="006B33E8"/>
    <w:rsid w:val="006B4BB3"/>
    <w:rsid w:val="006C2F8B"/>
    <w:rsid w:val="006C39A9"/>
    <w:rsid w:val="006C44CF"/>
    <w:rsid w:val="006C5AA4"/>
    <w:rsid w:val="006C7859"/>
    <w:rsid w:val="006C7F1F"/>
    <w:rsid w:val="006D0C20"/>
    <w:rsid w:val="006D15CF"/>
    <w:rsid w:val="006D1686"/>
    <w:rsid w:val="006D21AF"/>
    <w:rsid w:val="006D4A90"/>
    <w:rsid w:val="006D50F0"/>
    <w:rsid w:val="006E0818"/>
    <w:rsid w:val="006E0E7D"/>
    <w:rsid w:val="006E1BC9"/>
    <w:rsid w:val="006E2164"/>
    <w:rsid w:val="006E2AB1"/>
    <w:rsid w:val="006E3723"/>
    <w:rsid w:val="006E4826"/>
    <w:rsid w:val="006E7930"/>
    <w:rsid w:val="006F032D"/>
    <w:rsid w:val="006F15B6"/>
    <w:rsid w:val="006F1C14"/>
    <w:rsid w:val="006F585D"/>
    <w:rsid w:val="006F58DD"/>
    <w:rsid w:val="006F6B62"/>
    <w:rsid w:val="006F79DB"/>
    <w:rsid w:val="007002D1"/>
    <w:rsid w:val="007009CD"/>
    <w:rsid w:val="0070108E"/>
    <w:rsid w:val="007012F8"/>
    <w:rsid w:val="00701526"/>
    <w:rsid w:val="00702197"/>
    <w:rsid w:val="0070239E"/>
    <w:rsid w:val="0070464F"/>
    <w:rsid w:val="00704FE0"/>
    <w:rsid w:val="00705F56"/>
    <w:rsid w:val="0070653E"/>
    <w:rsid w:val="00707716"/>
    <w:rsid w:val="007077C8"/>
    <w:rsid w:val="00707888"/>
    <w:rsid w:val="00713865"/>
    <w:rsid w:val="007153A4"/>
    <w:rsid w:val="007211A9"/>
    <w:rsid w:val="00722185"/>
    <w:rsid w:val="00724509"/>
    <w:rsid w:val="007251A6"/>
    <w:rsid w:val="0072582E"/>
    <w:rsid w:val="0072591F"/>
    <w:rsid w:val="0072636D"/>
    <w:rsid w:val="0072737A"/>
    <w:rsid w:val="007277F8"/>
    <w:rsid w:val="007279C5"/>
    <w:rsid w:val="00730492"/>
    <w:rsid w:val="00730638"/>
    <w:rsid w:val="007306B4"/>
    <w:rsid w:val="007318A6"/>
    <w:rsid w:val="00731DEE"/>
    <w:rsid w:val="00732315"/>
    <w:rsid w:val="007323D6"/>
    <w:rsid w:val="007342FE"/>
    <w:rsid w:val="007348B3"/>
    <w:rsid w:val="00734F4E"/>
    <w:rsid w:val="00735A51"/>
    <w:rsid w:val="00741F0A"/>
    <w:rsid w:val="0074641B"/>
    <w:rsid w:val="0074704E"/>
    <w:rsid w:val="007479DB"/>
    <w:rsid w:val="00750AF1"/>
    <w:rsid w:val="00751118"/>
    <w:rsid w:val="007519FD"/>
    <w:rsid w:val="00751F98"/>
    <w:rsid w:val="0075202E"/>
    <w:rsid w:val="0075218C"/>
    <w:rsid w:val="007525F4"/>
    <w:rsid w:val="00753022"/>
    <w:rsid w:val="00753297"/>
    <w:rsid w:val="0075390D"/>
    <w:rsid w:val="007542FF"/>
    <w:rsid w:val="007560BA"/>
    <w:rsid w:val="007560C3"/>
    <w:rsid w:val="0076035F"/>
    <w:rsid w:val="007605DF"/>
    <w:rsid w:val="00761789"/>
    <w:rsid w:val="007668E9"/>
    <w:rsid w:val="007715E8"/>
    <w:rsid w:val="007734C8"/>
    <w:rsid w:val="00773F7D"/>
    <w:rsid w:val="007740B3"/>
    <w:rsid w:val="00776004"/>
    <w:rsid w:val="00777CAD"/>
    <w:rsid w:val="0078486B"/>
    <w:rsid w:val="00784C2D"/>
    <w:rsid w:val="00784F89"/>
    <w:rsid w:val="00785046"/>
    <w:rsid w:val="00785879"/>
    <w:rsid w:val="00785A39"/>
    <w:rsid w:val="00786B4A"/>
    <w:rsid w:val="00787965"/>
    <w:rsid w:val="00787D8A"/>
    <w:rsid w:val="00790277"/>
    <w:rsid w:val="00791683"/>
    <w:rsid w:val="00791A49"/>
    <w:rsid w:val="00791EBC"/>
    <w:rsid w:val="00793577"/>
    <w:rsid w:val="00793FB4"/>
    <w:rsid w:val="007954E6"/>
    <w:rsid w:val="007970B9"/>
    <w:rsid w:val="007974AF"/>
    <w:rsid w:val="007A1943"/>
    <w:rsid w:val="007A36CA"/>
    <w:rsid w:val="007A446A"/>
    <w:rsid w:val="007A4D7D"/>
    <w:rsid w:val="007A6476"/>
    <w:rsid w:val="007A6741"/>
    <w:rsid w:val="007B0857"/>
    <w:rsid w:val="007B0C9F"/>
    <w:rsid w:val="007B29A6"/>
    <w:rsid w:val="007B32C0"/>
    <w:rsid w:val="007B3AD3"/>
    <w:rsid w:val="007B64BE"/>
    <w:rsid w:val="007B6754"/>
    <w:rsid w:val="007B6A93"/>
    <w:rsid w:val="007B7FEC"/>
    <w:rsid w:val="007C3669"/>
    <w:rsid w:val="007C3798"/>
    <w:rsid w:val="007C3D51"/>
    <w:rsid w:val="007C3EB8"/>
    <w:rsid w:val="007C72E5"/>
    <w:rsid w:val="007D2107"/>
    <w:rsid w:val="007D3EAE"/>
    <w:rsid w:val="007D4F18"/>
    <w:rsid w:val="007D5895"/>
    <w:rsid w:val="007D6311"/>
    <w:rsid w:val="007D674E"/>
    <w:rsid w:val="007D6B1C"/>
    <w:rsid w:val="007D6D78"/>
    <w:rsid w:val="007D6D87"/>
    <w:rsid w:val="007D713E"/>
    <w:rsid w:val="007D747F"/>
    <w:rsid w:val="007D77AB"/>
    <w:rsid w:val="007E30DF"/>
    <w:rsid w:val="007E6F8B"/>
    <w:rsid w:val="007E724C"/>
    <w:rsid w:val="007F2382"/>
    <w:rsid w:val="007F4626"/>
    <w:rsid w:val="007F747A"/>
    <w:rsid w:val="007F7544"/>
    <w:rsid w:val="00800995"/>
    <w:rsid w:val="00801A39"/>
    <w:rsid w:val="00802B2D"/>
    <w:rsid w:val="00802D62"/>
    <w:rsid w:val="00803B93"/>
    <w:rsid w:val="00804226"/>
    <w:rsid w:val="0080489F"/>
    <w:rsid w:val="00806501"/>
    <w:rsid w:val="00807D43"/>
    <w:rsid w:val="0081058D"/>
    <w:rsid w:val="00810809"/>
    <w:rsid w:val="00812295"/>
    <w:rsid w:val="00812618"/>
    <w:rsid w:val="00813111"/>
    <w:rsid w:val="00813258"/>
    <w:rsid w:val="00815E10"/>
    <w:rsid w:val="00817C6E"/>
    <w:rsid w:val="00821A0D"/>
    <w:rsid w:val="00822276"/>
    <w:rsid w:val="00822EEB"/>
    <w:rsid w:val="00823025"/>
    <w:rsid w:val="00823625"/>
    <w:rsid w:val="00823B68"/>
    <w:rsid w:val="00825BE4"/>
    <w:rsid w:val="008263B3"/>
    <w:rsid w:val="00826A1B"/>
    <w:rsid w:val="00827B43"/>
    <w:rsid w:val="008326B2"/>
    <w:rsid w:val="00835C0B"/>
    <w:rsid w:val="00835E5C"/>
    <w:rsid w:val="008410DD"/>
    <w:rsid w:val="0084118C"/>
    <w:rsid w:val="008449B8"/>
    <w:rsid w:val="00846831"/>
    <w:rsid w:val="0084683E"/>
    <w:rsid w:val="00846D1F"/>
    <w:rsid w:val="008500F3"/>
    <w:rsid w:val="00850852"/>
    <w:rsid w:val="008533FB"/>
    <w:rsid w:val="00853A9B"/>
    <w:rsid w:val="008546FC"/>
    <w:rsid w:val="00855AE8"/>
    <w:rsid w:val="00857A48"/>
    <w:rsid w:val="00857B0D"/>
    <w:rsid w:val="0086075F"/>
    <w:rsid w:val="00864E45"/>
    <w:rsid w:val="00864F85"/>
    <w:rsid w:val="00865303"/>
    <w:rsid w:val="00865532"/>
    <w:rsid w:val="00865E58"/>
    <w:rsid w:val="00870EEA"/>
    <w:rsid w:val="00871929"/>
    <w:rsid w:val="0087271C"/>
    <w:rsid w:val="00872BCC"/>
    <w:rsid w:val="00872DE0"/>
    <w:rsid w:val="008736F9"/>
    <w:rsid w:val="008737D3"/>
    <w:rsid w:val="008746A5"/>
    <w:rsid w:val="008747E0"/>
    <w:rsid w:val="00874862"/>
    <w:rsid w:val="00875D28"/>
    <w:rsid w:val="00876841"/>
    <w:rsid w:val="0087790B"/>
    <w:rsid w:val="00880457"/>
    <w:rsid w:val="008825DA"/>
    <w:rsid w:val="008827A8"/>
    <w:rsid w:val="00882B3C"/>
    <w:rsid w:val="00883AE3"/>
    <w:rsid w:val="0088489E"/>
    <w:rsid w:val="008867AC"/>
    <w:rsid w:val="00887DF3"/>
    <w:rsid w:val="00890E10"/>
    <w:rsid w:val="00892C57"/>
    <w:rsid w:val="0089335D"/>
    <w:rsid w:val="00893A14"/>
    <w:rsid w:val="00894714"/>
    <w:rsid w:val="00894DAC"/>
    <w:rsid w:val="008968EC"/>
    <w:rsid w:val="008972C3"/>
    <w:rsid w:val="008A0F75"/>
    <w:rsid w:val="008A6F5C"/>
    <w:rsid w:val="008B0683"/>
    <w:rsid w:val="008B0FF3"/>
    <w:rsid w:val="008B1D10"/>
    <w:rsid w:val="008B38AF"/>
    <w:rsid w:val="008B3D5A"/>
    <w:rsid w:val="008B517C"/>
    <w:rsid w:val="008B6AB9"/>
    <w:rsid w:val="008C127B"/>
    <w:rsid w:val="008C33B5"/>
    <w:rsid w:val="008C3975"/>
    <w:rsid w:val="008C4757"/>
    <w:rsid w:val="008C4B6D"/>
    <w:rsid w:val="008C4ECA"/>
    <w:rsid w:val="008C5032"/>
    <w:rsid w:val="008C53D4"/>
    <w:rsid w:val="008C70B4"/>
    <w:rsid w:val="008C7EBA"/>
    <w:rsid w:val="008D1B79"/>
    <w:rsid w:val="008D1E3F"/>
    <w:rsid w:val="008D21C5"/>
    <w:rsid w:val="008D2314"/>
    <w:rsid w:val="008D56C2"/>
    <w:rsid w:val="008D66D5"/>
    <w:rsid w:val="008D677A"/>
    <w:rsid w:val="008E02C3"/>
    <w:rsid w:val="008E0774"/>
    <w:rsid w:val="008E0E81"/>
    <w:rsid w:val="008E1BB7"/>
    <w:rsid w:val="008E1F69"/>
    <w:rsid w:val="008E4E7C"/>
    <w:rsid w:val="008E54F8"/>
    <w:rsid w:val="008E5E93"/>
    <w:rsid w:val="008E782E"/>
    <w:rsid w:val="008F010B"/>
    <w:rsid w:val="008F035C"/>
    <w:rsid w:val="008F3638"/>
    <w:rsid w:val="008F42D5"/>
    <w:rsid w:val="008F57D8"/>
    <w:rsid w:val="008F6D04"/>
    <w:rsid w:val="008F7807"/>
    <w:rsid w:val="008F7910"/>
    <w:rsid w:val="008F7E9E"/>
    <w:rsid w:val="0090013C"/>
    <w:rsid w:val="009003D7"/>
    <w:rsid w:val="009013EB"/>
    <w:rsid w:val="00902834"/>
    <w:rsid w:val="00904F03"/>
    <w:rsid w:val="00905D6C"/>
    <w:rsid w:val="009102A3"/>
    <w:rsid w:val="0091160F"/>
    <w:rsid w:val="00911CD7"/>
    <w:rsid w:val="0091224E"/>
    <w:rsid w:val="00912760"/>
    <w:rsid w:val="00913B44"/>
    <w:rsid w:val="00914431"/>
    <w:rsid w:val="00914E26"/>
    <w:rsid w:val="009153E3"/>
    <w:rsid w:val="0091590F"/>
    <w:rsid w:val="009249A2"/>
    <w:rsid w:val="00924ABF"/>
    <w:rsid w:val="009250F6"/>
    <w:rsid w:val="0092540C"/>
    <w:rsid w:val="00925E0F"/>
    <w:rsid w:val="00926E83"/>
    <w:rsid w:val="0092777B"/>
    <w:rsid w:val="00931A57"/>
    <w:rsid w:val="00931B48"/>
    <w:rsid w:val="00932C9D"/>
    <w:rsid w:val="00933560"/>
    <w:rsid w:val="00934580"/>
    <w:rsid w:val="00936154"/>
    <w:rsid w:val="00936A95"/>
    <w:rsid w:val="009414E6"/>
    <w:rsid w:val="00942C44"/>
    <w:rsid w:val="0094549B"/>
    <w:rsid w:val="00945B52"/>
    <w:rsid w:val="00950122"/>
    <w:rsid w:val="009522CA"/>
    <w:rsid w:val="00953F5E"/>
    <w:rsid w:val="0095453D"/>
    <w:rsid w:val="00954CCE"/>
    <w:rsid w:val="00955585"/>
    <w:rsid w:val="009610A6"/>
    <w:rsid w:val="0096397B"/>
    <w:rsid w:val="00966FC5"/>
    <w:rsid w:val="009672E7"/>
    <w:rsid w:val="00970A45"/>
    <w:rsid w:val="00971591"/>
    <w:rsid w:val="00973FD9"/>
    <w:rsid w:val="0097455F"/>
    <w:rsid w:val="00974564"/>
    <w:rsid w:val="00974BC7"/>
    <w:rsid w:val="00974D44"/>
    <w:rsid w:val="00974E99"/>
    <w:rsid w:val="009764FA"/>
    <w:rsid w:val="00976AEE"/>
    <w:rsid w:val="009773B0"/>
    <w:rsid w:val="00980192"/>
    <w:rsid w:val="00981087"/>
    <w:rsid w:val="0098220E"/>
    <w:rsid w:val="009826A4"/>
    <w:rsid w:val="00982D62"/>
    <w:rsid w:val="0098341B"/>
    <w:rsid w:val="00983796"/>
    <w:rsid w:val="00985E48"/>
    <w:rsid w:val="009862C5"/>
    <w:rsid w:val="009865F4"/>
    <w:rsid w:val="0098661F"/>
    <w:rsid w:val="00990F8A"/>
    <w:rsid w:val="00991CDC"/>
    <w:rsid w:val="00992928"/>
    <w:rsid w:val="00993E11"/>
    <w:rsid w:val="00994D97"/>
    <w:rsid w:val="009954E7"/>
    <w:rsid w:val="00995AB3"/>
    <w:rsid w:val="0099629B"/>
    <w:rsid w:val="00996F7C"/>
    <w:rsid w:val="009977A0"/>
    <w:rsid w:val="009A1FCD"/>
    <w:rsid w:val="009A2739"/>
    <w:rsid w:val="009A3336"/>
    <w:rsid w:val="009A479F"/>
    <w:rsid w:val="009A5EC5"/>
    <w:rsid w:val="009A7C17"/>
    <w:rsid w:val="009B16C4"/>
    <w:rsid w:val="009B74FA"/>
    <w:rsid w:val="009B785E"/>
    <w:rsid w:val="009C00C9"/>
    <w:rsid w:val="009C0860"/>
    <w:rsid w:val="009C0B27"/>
    <w:rsid w:val="009C25D3"/>
    <w:rsid w:val="009C26F8"/>
    <w:rsid w:val="009C29E7"/>
    <w:rsid w:val="009C4530"/>
    <w:rsid w:val="009C609E"/>
    <w:rsid w:val="009C68C3"/>
    <w:rsid w:val="009C73CB"/>
    <w:rsid w:val="009D0E1C"/>
    <w:rsid w:val="009D13A2"/>
    <w:rsid w:val="009D1A22"/>
    <w:rsid w:val="009D1A66"/>
    <w:rsid w:val="009D3CB0"/>
    <w:rsid w:val="009D41CF"/>
    <w:rsid w:val="009D6D6A"/>
    <w:rsid w:val="009D7F8F"/>
    <w:rsid w:val="009E16EC"/>
    <w:rsid w:val="009E281E"/>
    <w:rsid w:val="009E472A"/>
    <w:rsid w:val="009E4A4D"/>
    <w:rsid w:val="009E58A1"/>
    <w:rsid w:val="009F0720"/>
    <w:rsid w:val="009F07F2"/>
    <w:rsid w:val="009F081F"/>
    <w:rsid w:val="009F2BEF"/>
    <w:rsid w:val="009F4532"/>
    <w:rsid w:val="009F629C"/>
    <w:rsid w:val="009F798B"/>
    <w:rsid w:val="00A029F0"/>
    <w:rsid w:val="00A03913"/>
    <w:rsid w:val="00A0395E"/>
    <w:rsid w:val="00A13D2C"/>
    <w:rsid w:val="00A13E56"/>
    <w:rsid w:val="00A152FA"/>
    <w:rsid w:val="00A17515"/>
    <w:rsid w:val="00A2061C"/>
    <w:rsid w:val="00A21550"/>
    <w:rsid w:val="00A22274"/>
    <w:rsid w:val="00A22C78"/>
    <w:rsid w:val="00A23CC4"/>
    <w:rsid w:val="00A24838"/>
    <w:rsid w:val="00A24A6F"/>
    <w:rsid w:val="00A25EB6"/>
    <w:rsid w:val="00A2603E"/>
    <w:rsid w:val="00A27DDA"/>
    <w:rsid w:val="00A30E7D"/>
    <w:rsid w:val="00A31890"/>
    <w:rsid w:val="00A32A0A"/>
    <w:rsid w:val="00A3542B"/>
    <w:rsid w:val="00A37EE0"/>
    <w:rsid w:val="00A41D75"/>
    <w:rsid w:val="00A4282A"/>
    <w:rsid w:val="00A4308C"/>
    <w:rsid w:val="00A43780"/>
    <w:rsid w:val="00A4469B"/>
    <w:rsid w:val="00A44AA5"/>
    <w:rsid w:val="00A44B9C"/>
    <w:rsid w:val="00A5256E"/>
    <w:rsid w:val="00A538DE"/>
    <w:rsid w:val="00A549B3"/>
    <w:rsid w:val="00A56C8C"/>
    <w:rsid w:val="00A6102A"/>
    <w:rsid w:val="00A619B1"/>
    <w:rsid w:val="00A62F5C"/>
    <w:rsid w:val="00A65C3C"/>
    <w:rsid w:val="00A66024"/>
    <w:rsid w:val="00A662B0"/>
    <w:rsid w:val="00A6652B"/>
    <w:rsid w:val="00A668D2"/>
    <w:rsid w:val="00A67DA0"/>
    <w:rsid w:val="00A72ED7"/>
    <w:rsid w:val="00A73DC4"/>
    <w:rsid w:val="00A74B49"/>
    <w:rsid w:val="00A7537B"/>
    <w:rsid w:val="00A75926"/>
    <w:rsid w:val="00A76A14"/>
    <w:rsid w:val="00A8083F"/>
    <w:rsid w:val="00A823EB"/>
    <w:rsid w:val="00A83AC3"/>
    <w:rsid w:val="00A84CE0"/>
    <w:rsid w:val="00A858B6"/>
    <w:rsid w:val="00A87457"/>
    <w:rsid w:val="00A907C1"/>
    <w:rsid w:val="00A90D86"/>
    <w:rsid w:val="00A915FE"/>
    <w:rsid w:val="00A93103"/>
    <w:rsid w:val="00A937EA"/>
    <w:rsid w:val="00A94CF0"/>
    <w:rsid w:val="00A968F6"/>
    <w:rsid w:val="00A973D4"/>
    <w:rsid w:val="00A973D8"/>
    <w:rsid w:val="00AA0857"/>
    <w:rsid w:val="00AA08A7"/>
    <w:rsid w:val="00AA1028"/>
    <w:rsid w:val="00AA2ADE"/>
    <w:rsid w:val="00AA34F8"/>
    <w:rsid w:val="00AA3E01"/>
    <w:rsid w:val="00AA3FE1"/>
    <w:rsid w:val="00AA64C8"/>
    <w:rsid w:val="00AA686B"/>
    <w:rsid w:val="00AA7005"/>
    <w:rsid w:val="00AB46CD"/>
    <w:rsid w:val="00AB4A21"/>
    <w:rsid w:val="00AB4FB9"/>
    <w:rsid w:val="00AB7363"/>
    <w:rsid w:val="00AC0A93"/>
    <w:rsid w:val="00AC0ECF"/>
    <w:rsid w:val="00AC0FDF"/>
    <w:rsid w:val="00AC12CD"/>
    <w:rsid w:val="00AC1940"/>
    <w:rsid w:val="00AC33A2"/>
    <w:rsid w:val="00AC38FA"/>
    <w:rsid w:val="00AC70BD"/>
    <w:rsid w:val="00AC7481"/>
    <w:rsid w:val="00AC78E3"/>
    <w:rsid w:val="00AD146F"/>
    <w:rsid w:val="00AD1F46"/>
    <w:rsid w:val="00AD2C95"/>
    <w:rsid w:val="00AD3510"/>
    <w:rsid w:val="00AD3708"/>
    <w:rsid w:val="00AD4E86"/>
    <w:rsid w:val="00AD57FD"/>
    <w:rsid w:val="00AD5C3D"/>
    <w:rsid w:val="00AD64D9"/>
    <w:rsid w:val="00AE167E"/>
    <w:rsid w:val="00AE1CC3"/>
    <w:rsid w:val="00AE275E"/>
    <w:rsid w:val="00AE65F1"/>
    <w:rsid w:val="00AE6BB4"/>
    <w:rsid w:val="00AE74AD"/>
    <w:rsid w:val="00AE7B1B"/>
    <w:rsid w:val="00AF159C"/>
    <w:rsid w:val="00AF2640"/>
    <w:rsid w:val="00AF3C9B"/>
    <w:rsid w:val="00AF684C"/>
    <w:rsid w:val="00B01873"/>
    <w:rsid w:val="00B027B4"/>
    <w:rsid w:val="00B03907"/>
    <w:rsid w:val="00B03F1C"/>
    <w:rsid w:val="00B0529E"/>
    <w:rsid w:val="00B07D08"/>
    <w:rsid w:val="00B10B9B"/>
    <w:rsid w:val="00B117A0"/>
    <w:rsid w:val="00B135DD"/>
    <w:rsid w:val="00B15269"/>
    <w:rsid w:val="00B15778"/>
    <w:rsid w:val="00B158A5"/>
    <w:rsid w:val="00B17253"/>
    <w:rsid w:val="00B25CD5"/>
    <w:rsid w:val="00B27AAA"/>
    <w:rsid w:val="00B30F4D"/>
    <w:rsid w:val="00B31A41"/>
    <w:rsid w:val="00B34086"/>
    <w:rsid w:val="00B34EBD"/>
    <w:rsid w:val="00B40199"/>
    <w:rsid w:val="00B406CD"/>
    <w:rsid w:val="00B408EE"/>
    <w:rsid w:val="00B411C7"/>
    <w:rsid w:val="00B416E3"/>
    <w:rsid w:val="00B4208D"/>
    <w:rsid w:val="00B42E95"/>
    <w:rsid w:val="00B43B76"/>
    <w:rsid w:val="00B440A4"/>
    <w:rsid w:val="00B44492"/>
    <w:rsid w:val="00B4455C"/>
    <w:rsid w:val="00B46EAA"/>
    <w:rsid w:val="00B47045"/>
    <w:rsid w:val="00B50097"/>
    <w:rsid w:val="00B502FF"/>
    <w:rsid w:val="00B5280F"/>
    <w:rsid w:val="00B53268"/>
    <w:rsid w:val="00B54188"/>
    <w:rsid w:val="00B552CA"/>
    <w:rsid w:val="00B602A1"/>
    <w:rsid w:val="00B62669"/>
    <w:rsid w:val="00B63FC6"/>
    <w:rsid w:val="00B65847"/>
    <w:rsid w:val="00B661E9"/>
    <w:rsid w:val="00B663F7"/>
    <w:rsid w:val="00B67422"/>
    <w:rsid w:val="00B67FEF"/>
    <w:rsid w:val="00B701DF"/>
    <w:rsid w:val="00B70BD4"/>
    <w:rsid w:val="00B73270"/>
    <w:rsid w:val="00B73463"/>
    <w:rsid w:val="00B73FA4"/>
    <w:rsid w:val="00B74245"/>
    <w:rsid w:val="00B7492B"/>
    <w:rsid w:val="00B77A7D"/>
    <w:rsid w:val="00B77E31"/>
    <w:rsid w:val="00B8025C"/>
    <w:rsid w:val="00B80967"/>
    <w:rsid w:val="00B80E3E"/>
    <w:rsid w:val="00B81F33"/>
    <w:rsid w:val="00B82E34"/>
    <w:rsid w:val="00B8375F"/>
    <w:rsid w:val="00B84BF3"/>
    <w:rsid w:val="00B867BF"/>
    <w:rsid w:val="00B87712"/>
    <w:rsid w:val="00B877B1"/>
    <w:rsid w:val="00B87D91"/>
    <w:rsid w:val="00B9016D"/>
    <w:rsid w:val="00B908C2"/>
    <w:rsid w:val="00B93D95"/>
    <w:rsid w:val="00B94E6E"/>
    <w:rsid w:val="00BA0F98"/>
    <w:rsid w:val="00BA1517"/>
    <w:rsid w:val="00BA176A"/>
    <w:rsid w:val="00BA2301"/>
    <w:rsid w:val="00BA2BD0"/>
    <w:rsid w:val="00BA2BF0"/>
    <w:rsid w:val="00BA67FD"/>
    <w:rsid w:val="00BA7C48"/>
    <w:rsid w:val="00BB10EB"/>
    <w:rsid w:val="00BB23A3"/>
    <w:rsid w:val="00BB27A6"/>
    <w:rsid w:val="00BB2DA1"/>
    <w:rsid w:val="00BB2E2F"/>
    <w:rsid w:val="00BB2E66"/>
    <w:rsid w:val="00BB3211"/>
    <w:rsid w:val="00BB3543"/>
    <w:rsid w:val="00BB3663"/>
    <w:rsid w:val="00BB3935"/>
    <w:rsid w:val="00BB4E37"/>
    <w:rsid w:val="00BB714B"/>
    <w:rsid w:val="00BB7165"/>
    <w:rsid w:val="00BB7A2C"/>
    <w:rsid w:val="00BC0309"/>
    <w:rsid w:val="00BC1329"/>
    <w:rsid w:val="00BC189D"/>
    <w:rsid w:val="00BC27F6"/>
    <w:rsid w:val="00BC39F4"/>
    <w:rsid w:val="00BC3FC1"/>
    <w:rsid w:val="00BC4452"/>
    <w:rsid w:val="00BC740C"/>
    <w:rsid w:val="00BD0000"/>
    <w:rsid w:val="00BD1B49"/>
    <w:rsid w:val="00BD218B"/>
    <w:rsid w:val="00BD21FE"/>
    <w:rsid w:val="00BD32BC"/>
    <w:rsid w:val="00BD7EE1"/>
    <w:rsid w:val="00BE050B"/>
    <w:rsid w:val="00BE14EB"/>
    <w:rsid w:val="00BE2219"/>
    <w:rsid w:val="00BE26C3"/>
    <w:rsid w:val="00BE2B62"/>
    <w:rsid w:val="00BE2CC5"/>
    <w:rsid w:val="00BE516A"/>
    <w:rsid w:val="00BE5219"/>
    <w:rsid w:val="00BE5568"/>
    <w:rsid w:val="00BF0206"/>
    <w:rsid w:val="00BF10CC"/>
    <w:rsid w:val="00BF1358"/>
    <w:rsid w:val="00BF25E3"/>
    <w:rsid w:val="00BF3A68"/>
    <w:rsid w:val="00BF3CB4"/>
    <w:rsid w:val="00BF4304"/>
    <w:rsid w:val="00BF4B62"/>
    <w:rsid w:val="00BF4BD6"/>
    <w:rsid w:val="00C0106D"/>
    <w:rsid w:val="00C01863"/>
    <w:rsid w:val="00C02961"/>
    <w:rsid w:val="00C02A60"/>
    <w:rsid w:val="00C0309C"/>
    <w:rsid w:val="00C036DE"/>
    <w:rsid w:val="00C04289"/>
    <w:rsid w:val="00C04338"/>
    <w:rsid w:val="00C0500B"/>
    <w:rsid w:val="00C10EC5"/>
    <w:rsid w:val="00C133BE"/>
    <w:rsid w:val="00C13810"/>
    <w:rsid w:val="00C14B97"/>
    <w:rsid w:val="00C165EB"/>
    <w:rsid w:val="00C2048E"/>
    <w:rsid w:val="00C2069C"/>
    <w:rsid w:val="00C214AE"/>
    <w:rsid w:val="00C21F0E"/>
    <w:rsid w:val="00C22208"/>
    <w:rsid w:val="00C222B4"/>
    <w:rsid w:val="00C2231A"/>
    <w:rsid w:val="00C227BC"/>
    <w:rsid w:val="00C23301"/>
    <w:rsid w:val="00C25739"/>
    <w:rsid w:val="00C2578A"/>
    <w:rsid w:val="00C304F3"/>
    <w:rsid w:val="00C30770"/>
    <w:rsid w:val="00C308F8"/>
    <w:rsid w:val="00C30CA7"/>
    <w:rsid w:val="00C31E5F"/>
    <w:rsid w:val="00C346EC"/>
    <w:rsid w:val="00C34CC8"/>
    <w:rsid w:val="00C352EA"/>
    <w:rsid w:val="00C354B5"/>
    <w:rsid w:val="00C35CF6"/>
    <w:rsid w:val="00C35F0A"/>
    <w:rsid w:val="00C407E7"/>
    <w:rsid w:val="00C4205C"/>
    <w:rsid w:val="00C42E66"/>
    <w:rsid w:val="00C43FDB"/>
    <w:rsid w:val="00C46266"/>
    <w:rsid w:val="00C47A15"/>
    <w:rsid w:val="00C50878"/>
    <w:rsid w:val="00C50C2F"/>
    <w:rsid w:val="00C50D51"/>
    <w:rsid w:val="00C51D90"/>
    <w:rsid w:val="00C51FCD"/>
    <w:rsid w:val="00C52B00"/>
    <w:rsid w:val="00C533EC"/>
    <w:rsid w:val="00C53AE0"/>
    <w:rsid w:val="00C5470E"/>
    <w:rsid w:val="00C555F6"/>
    <w:rsid w:val="00C55EFB"/>
    <w:rsid w:val="00C56585"/>
    <w:rsid w:val="00C56B3F"/>
    <w:rsid w:val="00C603B0"/>
    <w:rsid w:val="00C60A64"/>
    <w:rsid w:val="00C61E65"/>
    <w:rsid w:val="00C6297F"/>
    <w:rsid w:val="00C633AC"/>
    <w:rsid w:val="00C639F8"/>
    <w:rsid w:val="00C64C2A"/>
    <w:rsid w:val="00C671BE"/>
    <w:rsid w:val="00C67FFA"/>
    <w:rsid w:val="00C7000A"/>
    <w:rsid w:val="00C72E29"/>
    <w:rsid w:val="00C73719"/>
    <w:rsid w:val="00C7555A"/>
    <w:rsid w:val="00C773D9"/>
    <w:rsid w:val="00C77FA0"/>
    <w:rsid w:val="00C805CB"/>
    <w:rsid w:val="00C80A77"/>
    <w:rsid w:val="00C80ACE"/>
    <w:rsid w:val="00C81162"/>
    <w:rsid w:val="00C815D3"/>
    <w:rsid w:val="00C8192F"/>
    <w:rsid w:val="00C8274F"/>
    <w:rsid w:val="00C829BB"/>
    <w:rsid w:val="00C82D5B"/>
    <w:rsid w:val="00C83234"/>
    <w:rsid w:val="00C83666"/>
    <w:rsid w:val="00C84E66"/>
    <w:rsid w:val="00C868FD"/>
    <w:rsid w:val="00C870B5"/>
    <w:rsid w:val="00C915F9"/>
    <w:rsid w:val="00C91630"/>
    <w:rsid w:val="00C919B0"/>
    <w:rsid w:val="00C936F6"/>
    <w:rsid w:val="00C93C64"/>
    <w:rsid w:val="00C966EB"/>
    <w:rsid w:val="00C96A9D"/>
    <w:rsid w:val="00CA04B1"/>
    <w:rsid w:val="00CA2323"/>
    <w:rsid w:val="00CA236A"/>
    <w:rsid w:val="00CA2DFC"/>
    <w:rsid w:val="00CA3923"/>
    <w:rsid w:val="00CA49ED"/>
    <w:rsid w:val="00CA526E"/>
    <w:rsid w:val="00CA5DFA"/>
    <w:rsid w:val="00CA6105"/>
    <w:rsid w:val="00CA6159"/>
    <w:rsid w:val="00CA6634"/>
    <w:rsid w:val="00CB03D4"/>
    <w:rsid w:val="00CB04E4"/>
    <w:rsid w:val="00CB2FCC"/>
    <w:rsid w:val="00CB3BFE"/>
    <w:rsid w:val="00CB507B"/>
    <w:rsid w:val="00CB5CC9"/>
    <w:rsid w:val="00CC02DF"/>
    <w:rsid w:val="00CC21E1"/>
    <w:rsid w:val="00CC3265"/>
    <w:rsid w:val="00CC35EF"/>
    <w:rsid w:val="00CC5048"/>
    <w:rsid w:val="00CC5B18"/>
    <w:rsid w:val="00CC5CC8"/>
    <w:rsid w:val="00CC5F44"/>
    <w:rsid w:val="00CC6246"/>
    <w:rsid w:val="00CD1431"/>
    <w:rsid w:val="00CD1A5B"/>
    <w:rsid w:val="00CD1DF2"/>
    <w:rsid w:val="00CD4953"/>
    <w:rsid w:val="00CD6A67"/>
    <w:rsid w:val="00CD6F3B"/>
    <w:rsid w:val="00CD751C"/>
    <w:rsid w:val="00CE10AB"/>
    <w:rsid w:val="00CE3AB5"/>
    <w:rsid w:val="00CE4F0B"/>
    <w:rsid w:val="00CE5674"/>
    <w:rsid w:val="00CE5A42"/>
    <w:rsid w:val="00CE5E46"/>
    <w:rsid w:val="00CE5FF5"/>
    <w:rsid w:val="00CE7A38"/>
    <w:rsid w:val="00CF062D"/>
    <w:rsid w:val="00CF0B59"/>
    <w:rsid w:val="00CF346A"/>
    <w:rsid w:val="00CF36A7"/>
    <w:rsid w:val="00CF4F54"/>
    <w:rsid w:val="00CF51D0"/>
    <w:rsid w:val="00CF6412"/>
    <w:rsid w:val="00D01F60"/>
    <w:rsid w:val="00D0394B"/>
    <w:rsid w:val="00D12613"/>
    <w:rsid w:val="00D13222"/>
    <w:rsid w:val="00D1463A"/>
    <w:rsid w:val="00D1624A"/>
    <w:rsid w:val="00D168CC"/>
    <w:rsid w:val="00D16B8E"/>
    <w:rsid w:val="00D1754F"/>
    <w:rsid w:val="00D20F51"/>
    <w:rsid w:val="00D2138C"/>
    <w:rsid w:val="00D216A5"/>
    <w:rsid w:val="00D21F5B"/>
    <w:rsid w:val="00D25A94"/>
    <w:rsid w:val="00D2697A"/>
    <w:rsid w:val="00D2783E"/>
    <w:rsid w:val="00D27E94"/>
    <w:rsid w:val="00D31339"/>
    <w:rsid w:val="00D31BD6"/>
    <w:rsid w:val="00D32876"/>
    <w:rsid w:val="00D32A0B"/>
    <w:rsid w:val="00D33FB2"/>
    <w:rsid w:val="00D347D9"/>
    <w:rsid w:val="00D3501D"/>
    <w:rsid w:val="00D36983"/>
    <w:rsid w:val="00D3700C"/>
    <w:rsid w:val="00D43E9F"/>
    <w:rsid w:val="00D46139"/>
    <w:rsid w:val="00D5364B"/>
    <w:rsid w:val="00D538D7"/>
    <w:rsid w:val="00D569B6"/>
    <w:rsid w:val="00D5740A"/>
    <w:rsid w:val="00D60ACC"/>
    <w:rsid w:val="00D63981"/>
    <w:rsid w:val="00D63A04"/>
    <w:rsid w:val="00D63F76"/>
    <w:rsid w:val="00D653B1"/>
    <w:rsid w:val="00D678F8"/>
    <w:rsid w:val="00D7054A"/>
    <w:rsid w:val="00D70668"/>
    <w:rsid w:val="00D71905"/>
    <w:rsid w:val="00D7339B"/>
    <w:rsid w:val="00D74AE1"/>
    <w:rsid w:val="00D7576E"/>
    <w:rsid w:val="00D76B34"/>
    <w:rsid w:val="00D77B40"/>
    <w:rsid w:val="00D8171E"/>
    <w:rsid w:val="00D83DF2"/>
    <w:rsid w:val="00D83F00"/>
    <w:rsid w:val="00D85124"/>
    <w:rsid w:val="00D865A8"/>
    <w:rsid w:val="00D86C82"/>
    <w:rsid w:val="00D87D5A"/>
    <w:rsid w:val="00D87F0C"/>
    <w:rsid w:val="00D90391"/>
    <w:rsid w:val="00D90489"/>
    <w:rsid w:val="00D91B7A"/>
    <w:rsid w:val="00D92C2D"/>
    <w:rsid w:val="00D930FF"/>
    <w:rsid w:val="00D95BDA"/>
    <w:rsid w:val="00D967BA"/>
    <w:rsid w:val="00DA17CD"/>
    <w:rsid w:val="00DA477C"/>
    <w:rsid w:val="00DA4D9E"/>
    <w:rsid w:val="00DA548E"/>
    <w:rsid w:val="00DA7DB4"/>
    <w:rsid w:val="00DB2219"/>
    <w:rsid w:val="00DB25B3"/>
    <w:rsid w:val="00DB307D"/>
    <w:rsid w:val="00DB4916"/>
    <w:rsid w:val="00DB50E4"/>
    <w:rsid w:val="00DB5493"/>
    <w:rsid w:val="00DB5880"/>
    <w:rsid w:val="00DB642C"/>
    <w:rsid w:val="00DB665E"/>
    <w:rsid w:val="00DB6C69"/>
    <w:rsid w:val="00DB6E1E"/>
    <w:rsid w:val="00DB73C8"/>
    <w:rsid w:val="00DC0578"/>
    <w:rsid w:val="00DC0D1B"/>
    <w:rsid w:val="00DC0D66"/>
    <w:rsid w:val="00DC12B0"/>
    <w:rsid w:val="00DC1663"/>
    <w:rsid w:val="00DC19AB"/>
    <w:rsid w:val="00DC2CF3"/>
    <w:rsid w:val="00DC48A5"/>
    <w:rsid w:val="00DC542F"/>
    <w:rsid w:val="00DC5EE5"/>
    <w:rsid w:val="00DC6B3F"/>
    <w:rsid w:val="00DC6D2F"/>
    <w:rsid w:val="00DC734E"/>
    <w:rsid w:val="00DD5E22"/>
    <w:rsid w:val="00DD723B"/>
    <w:rsid w:val="00DE0409"/>
    <w:rsid w:val="00DE0893"/>
    <w:rsid w:val="00DE2814"/>
    <w:rsid w:val="00DE2FA1"/>
    <w:rsid w:val="00DE3E10"/>
    <w:rsid w:val="00DE73D5"/>
    <w:rsid w:val="00DE79B2"/>
    <w:rsid w:val="00DE7A0E"/>
    <w:rsid w:val="00DF005D"/>
    <w:rsid w:val="00DF29C9"/>
    <w:rsid w:val="00DF2DFF"/>
    <w:rsid w:val="00DF2E96"/>
    <w:rsid w:val="00DF3B16"/>
    <w:rsid w:val="00DF3BFD"/>
    <w:rsid w:val="00DF59F6"/>
    <w:rsid w:val="00DF5C68"/>
    <w:rsid w:val="00DF63DA"/>
    <w:rsid w:val="00DF663A"/>
    <w:rsid w:val="00DF7A12"/>
    <w:rsid w:val="00E005D3"/>
    <w:rsid w:val="00E01272"/>
    <w:rsid w:val="00E02A0A"/>
    <w:rsid w:val="00E03846"/>
    <w:rsid w:val="00E064E9"/>
    <w:rsid w:val="00E0773B"/>
    <w:rsid w:val="00E10BDA"/>
    <w:rsid w:val="00E14AC9"/>
    <w:rsid w:val="00E1506A"/>
    <w:rsid w:val="00E172B0"/>
    <w:rsid w:val="00E17B47"/>
    <w:rsid w:val="00E2032E"/>
    <w:rsid w:val="00E20A7D"/>
    <w:rsid w:val="00E2214B"/>
    <w:rsid w:val="00E2540A"/>
    <w:rsid w:val="00E258F6"/>
    <w:rsid w:val="00E27A2F"/>
    <w:rsid w:val="00E31396"/>
    <w:rsid w:val="00E358C4"/>
    <w:rsid w:val="00E370D1"/>
    <w:rsid w:val="00E37635"/>
    <w:rsid w:val="00E40AEF"/>
    <w:rsid w:val="00E4122C"/>
    <w:rsid w:val="00E41415"/>
    <w:rsid w:val="00E42319"/>
    <w:rsid w:val="00E42A94"/>
    <w:rsid w:val="00E44BE8"/>
    <w:rsid w:val="00E458BF"/>
    <w:rsid w:val="00E46C29"/>
    <w:rsid w:val="00E4733B"/>
    <w:rsid w:val="00E47F7F"/>
    <w:rsid w:val="00E5002E"/>
    <w:rsid w:val="00E50540"/>
    <w:rsid w:val="00E512CC"/>
    <w:rsid w:val="00E5198B"/>
    <w:rsid w:val="00E51A8E"/>
    <w:rsid w:val="00E53355"/>
    <w:rsid w:val="00E53466"/>
    <w:rsid w:val="00E55A84"/>
    <w:rsid w:val="00E56440"/>
    <w:rsid w:val="00E56D95"/>
    <w:rsid w:val="00E61315"/>
    <w:rsid w:val="00E61BF6"/>
    <w:rsid w:val="00E622E8"/>
    <w:rsid w:val="00E6406D"/>
    <w:rsid w:val="00E6445F"/>
    <w:rsid w:val="00E6473A"/>
    <w:rsid w:val="00E658CB"/>
    <w:rsid w:val="00E659F5"/>
    <w:rsid w:val="00E65EE0"/>
    <w:rsid w:val="00E6723E"/>
    <w:rsid w:val="00E67A5C"/>
    <w:rsid w:val="00E67BBC"/>
    <w:rsid w:val="00E704D1"/>
    <w:rsid w:val="00E706E7"/>
    <w:rsid w:val="00E72F8D"/>
    <w:rsid w:val="00E731CF"/>
    <w:rsid w:val="00E734BE"/>
    <w:rsid w:val="00E76036"/>
    <w:rsid w:val="00E760A3"/>
    <w:rsid w:val="00E770F6"/>
    <w:rsid w:val="00E81220"/>
    <w:rsid w:val="00E81AA0"/>
    <w:rsid w:val="00E84229"/>
    <w:rsid w:val="00E86D30"/>
    <w:rsid w:val="00E8766C"/>
    <w:rsid w:val="00E90E4E"/>
    <w:rsid w:val="00E91682"/>
    <w:rsid w:val="00E92108"/>
    <w:rsid w:val="00E92AF2"/>
    <w:rsid w:val="00E92F1E"/>
    <w:rsid w:val="00E9391E"/>
    <w:rsid w:val="00E93CD8"/>
    <w:rsid w:val="00E93D6C"/>
    <w:rsid w:val="00E942AE"/>
    <w:rsid w:val="00E944A7"/>
    <w:rsid w:val="00E9698E"/>
    <w:rsid w:val="00E97138"/>
    <w:rsid w:val="00E97323"/>
    <w:rsid w:val="00EA1052"/>
    <w:rsid w:val="00EA218F"/>
    <w:rsid w:val="00EA2904"/>
    <w:rsid w:val="00EA3C9B"/>
    <w:rsid w:val="00EA4632"/>
    <w:rsid w:val="00EA4F29"/>
    <w:rsid w:val="00EA5F83"/>
    <w:rsid w:val="00EA668C"/>
    <w:rsid w:val="00EA6F9D"/>
    <w:rsid w:val="00EB35B2"/>
    <w:rsid w:val="00EB3A38"/>
    <w:rsid w:val="00EB5510"/>
    <w:rsid w:val="00EB6784"/>
    <w:rsid w:val="00EB6F3C"/>
    <w:rsid w:val="00EC1E2C"/>
    <w:rsid w:val="00EC24B7"/>
    <w:rsid w:val="00EC284D"/>
    <w:rsid w:val="00EC5E1D"/>
    <w:rsid w:val="00ED030E"/>
    <w:rsid w:val="00ED1C7D"/>
    <w:rsid w:val="00ED2A8D"/>
    <w:rsid w:val="00ED2B45"/>
    <w:rsid w:val="00ED2F49"/>
    <w:rsid w:val="00ED5F97"/>
    <w:rsid w:val="00ED7D5F"/>
    <w:rsid w:val="00EE0984"/>
    <w:rsid w:val="00EE1F49"/>
    <w:rsid w:val="00EE239E"/>
    <w:rsid w:val="00EE54CB"/>
    <w:rsid w:val="00EF1C54"/>
    <w:rsid w:val="00EF23C8"/>
    <w:rsid w:val="00EF404B"/>
    <w:rsid w:val="00EF490D"/>
    <w:rsid w:val="00EF538A"/>
    <w:rsid w:val="00EF5517"/>
    <w:rsid w:val="00EF616E"/>
    <w:rsid w:val="00EF7AB3"/>
    <w:rsid w:val="00F00011"/>
    <w:rsid w:val="00F00376"/>
    <w:rsid w:val="00F00D83"/>
    <w:rsid w:val="00F02991"/>
    <w:rsid w:val="00F02F1F"/>
    <w:rsid w:val="00F02F9B"/>
    <w:rsid w:val="00F04A53"/>
    <w:rsid w:val="00F06B06"/>
    <w:rsid w:val="00F06E71"/>
    <w:rsid w:val="00F0705C"/>
    <w:rsid w:val="00F070AF"/>
    <w:rsid w:val="00F10209"/>
    <w:rsid w:val="00F11286"/>
    <w:rsid w:val="00F124DA"/>
    <w:rsid w:val="00F15682"/>
    <w:rsid w:val="00F157E2"/>
    <w:rsid w:val="00F211ED"/>
    <w:rsid w:val="00F240B2"/>
    <w:rsid w:val="00F24385"/>
    <w:rsid w:val="00F24870"/>
    <w:rsid w:val="00F25249"/>
    <w:rsid w:val="00F27C5C"/>
    <w:rsid w:val="00F32F86"/>
    <w:rsid w:val="00F33A86"/>
    <w:rsid w:val="00F3517E"/>
    <w:rsid w:val="00F366CD"/>
    <w:rsid w:val="00F370B7"/>
    <w:rsid w:val="00F403F4"/>
    <w:rsid w:val="00F41744"/>
    <w:rsid w:val="00F42554"/>
    <w:rsid w:val="00F4462B"/>
    <w:rsid w:val="00F453B6"/>
    <w:rsid w:val="00F46310"/>
    <w:rsid w:val="00F472BC"/>
    <w:rsid w:val="00F47DAD"/>
    <w:rsid w:val="00F527AC"/>
    <w:rsid w:val="00F52FC5"/>
    <w:rsid w:val="00F531B4"/>
    <w:rsid w:val="00F54242"/>
    <w:rsid w:val="00F56C26"/>
    <w:rsid w:val="00F61D83"/>
    <w:rsid w:val="00F64B31"/>
    <w:rsid w:val="00F64E3C"/>
    <w:rsid w:val="00F65DD1"/>
    <w:rsid w:val="00F65F03"/>
    <w:rsid w:val="00F67BA3"/>
    <w:rsid w:val="00F70611"/>
    <w:rsid w:val="00F707B3"/>
    <w:rsid w:val="00F71135"/>
    <w:rsid w:val="00F71A6D"/>
    <w:rsid w:val="00F73BFC"/>
    <w:rsid w:val="00F73F92"/>
    <w:rsid w:val="00F74785"/>
    <w:rsid w:val="00F74E65"/>
    <w:rsid w:val="00F75498"/>
    <w:rsid w:val="00F77615"/>
    <w:rsid w:val="00F80841"/>
    <w:rsid w:val="00F814EE"/>
    <w:rsid w:val="00F834EA"/>
    <w:rsid w:val="00F85E4F"/>
    <w:rsid w:val="00F90461"/>
    <w:rsid w:val="00F90A8A"/>
    <w:rsid w:val="00F91044"/>
    <w:rsid w:val="00F97068"/>
    <w:rsid w:val="00FA0275"/>
    <w:rsid w:val="00FA29B6"/>
    <w:rsid w:val="00FA478F"/>
    <w:rsid w:val="00FA5260"/>
    <w:rsid w:val="00FA5EDF"/>
    <w:rsid w:val="00FA670D"/>
    <w:rsid w:val="00FB0921"/>
    <w:rsid w:val="00FB16A8"/>
    <w:rsid w:val="00FB40A0"/>
    <w:rsid w:val="00FB51A6"/>
    <w:rsid w:val="00FB55B7"/>
    <w:rsid w:val="00FB574D"/>
    <w:rsid w:val="00FC08C2"/>
    <w:rsid w:val="00FC378B"/>
    <w:rsid w:val="00FC3977"/>
    <w:rsid w:val="00FC3BB9"/>
    <w:rsid w:val="00FC3BF5"/>
    <w:rsid w:val="00FC7368"/>
    <w:rsid w:val="00FD0569"/>
    <w:rsid w:val="00FD172D"/>
    <w:rsid w:val="00FD1E43"/>
    <w:rsid w:val="00FD2F16"/>
    <w:rsid w:val="00FD5561"/>
    <w:rsid w:val="00FD6065"/>
    <w:rsid w:val="00FD7E61"/>
    <w:rsid w:val="00FE0F29"/>
    <w:rsid w:val="00FE36CA"/>
    <w:rsid w:val="00FE3FC4"/>
    <w:rsid w:val="00FE6ADB"/>
    <w:rsid w:val="00FF1D86"/>
    <w:rsid w:val="00FF65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B795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926E83"/>
    <w:pPr>
      <w:keepNext/>
      <w:keepLines/>
      <w:numPr>
        <w:ilvl w:val="1"/>
        <w:numId w:val="1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926E83"/>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0"/>
      </w:numPr>
      <w:spacing w:after="120"/>
      <w:jc w:val="both"/>
    </w:pPr>
    <w:rPr>
      <w:rFonts w:eastAsia="Times New Roman"/>
      <w:sz w:val="22"/>
      <w:szCs w:val="20"/>
    </w:rPr>
  </w:style>
  <w:style w:type="paragraph" w:customStyle="1" w:styleId="Lista">
    <w:name w:val="List a"/>
    <w:basedOn w:val="Normal"/>
    <w:qFormat/>
    <w:rsid w:val="00C52B00"/>
    <w:pPr>
      <w:numPr>
        <w:ilvl w:val="1"/>
        <w:numId w:val="20"/>
      </w:numPr>
      <w:spacing w:after="120"/>
      <w:jc w:val="both"/>
    </w:pPr>
    <w:rPr>
      <w:rFonts w:eastAsia="Times New Roman"/>
      <w:szCs w:val="20"/>
    </w:rPr>
  </w:style>
  <w:style w:type="paragraph" w:customStyle="1" w:styleId="Listi">
    <w:name w:val="List i"/>
    <w:basedOn w:val="Normal"/>
    <w:qFormat/>
    <w:rsid w:val="00C52B00"/>
    <w:pPr>
      <w:numPr>
        <w:ilvl w:val="2"/>
        <w:numId w:val="20"/>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8"/>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1"/>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19"/>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7"/>
      </w:numPr>
      <w:contextualSpacing/>
    </w:pPr>
  </w:style>
  <w:style w:type="paragraph" w:customStyle="1" w:styleId="AnnexTable">
    <w:name w:val="Annex Table"/>
    <w:basedOn w:val="Normal"/>
    <w:next w:val="Normal"/>
    <w:uiPriority w:val="99"/>
    <w:rsid w:val="00D90489"/>
    <w:pPr>
      <w:numPr>
        <w:numId w:val="22"/>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3"/>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4"/>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DefaultParagraphFont"/>
    <w:rsid w:val="00132C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67598">
      <w:bodyDiv w:val="1"/>
      <w:marLeft w:val="0"/>
      <w:marRight w:val="0"/>
      <w:marTop w:val="0"/>
      <w:marBottom w:val="0"/>
      <w:divBdr>
        <w:top w:val="none" w:sz="0" w:space="0" w:color="auto"/>
        <w:left w:val="none" w:sz="0" w:space="0" w:color="auto"/>
        <w:bottom w:val="none" w:sz="0" w:space="0" w:color="auto"/>
        <w:right w:val="none" w:sz="0" w:space="0" w:color="auto"/>
      </w:divBdr>
    </w:div>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195117415">
      <w:bodyDiv w:val="1"/>
      <w:marLeft w:val="0"/>
      <w:marRight w:val="0"/>
      <w:marTop w:val="0"/>
      <w:marBottom w:val="0"/>
      <w:divBdr>
        <w:top w:val="none" w:sz="0" w:space="0" w:color="auto"/>
        <w:left w:val="none" w:sz="0" w:space="0" w:color="auto"/>
        <w:bottom w:val="none" w:sz="0" w:space="0" w:color="auto"/>
        <w:right w:val="none" w:sz="0" w:space="0" w:color="auto"/>
      </w:divBdr>
    </w:div>
    <w:div w:id="267079428">
      <w:bodyDiv w:val="1"/>
      <w:marLeft w:val="0"/>
      <w:marRight w:val="0"/>
      <w:marTop w:val="0"/>
      <w:marBottom w:val="0"/>
      <w:divBdr>
        <w:top w:val="none" w:sz="0" w:space="0" w:color="auto"/>
        <w:left w:val="none" w:sz="0" w:space="0" w:color="auto"/>
        <w:bottom w:val="none" w:sz="0" w:space="0" w:color="auto"/>
        <w:right w:val="none" w:sz="0" w:space="0" w:color="auto"/>
      </w:divBdr>
      <w:divsChild>
        <w:div w:id="1405562350">
          <w:marLeft w:val="0"/>
          <w:marRight w:val="0"/>
          <w:marTop w:val="0"/>
          <w:marBottom w:val="0"/>
          <w:divBdr>
            <w:top w:val="none" w:sz="0" w:space="0" w:color="auto"/>
            <w:left w:val="none" w:sz="0" w:space="0" w:color="auto"/>
            <w:bottom w:val="none" w:sz="0" w:space="0" w:color="auto"/>
            <w:right w:val="none" w:sz="0" w:space="0" w:color="auto"/>
          </w:divBdr>
          <w:divsChild>
            <w:div w:id="815679869">
              <w:marLeft w:val="0"/>
              <w:marRight w:val="0"/>
              <w:marTop w:val="0"/>
              <w:marBottom w:val="0"/>
              <w:divBdr>
                <w:top w:val="none" w:sz="0" w:space="0" w:color="auto"/>
                <w:left w:val="none" w:sz="0" w:space="0" w:color="auto"/>
                <w:bottom w:val="none" w:sz="0" w:space="0" w:color="auto"/>
                <w:right w:val="none" w:sz="0" w:space="0" w:color="auto"/>
              </w:divBdr>
              <w:divsChild>
                <w:div w:id="1651710572">
                  <w:marLeft w:val="0"/>
                  <w:marRight w:val="0"/>
                  <w:marTop w:val="0"/>
                  <w:marBottom w:val="0"/>
                  <w:divBdr>
                    <w:top w:val="none" w:sz="0" w:space="0" w:color="auto"/>
                    <w:left w:val="none" w:sz="0" w:space="0" w:color="auto"/>
                    <w:bottom w:val="none" w:sz="0" w:space="0" w:color="auto"/>
                    <w:right w:val="none" w:sz="0" w:space="0" w:color="auto"/>
                  </w:divBdr>
                  <w:divsChild>
                    <w:div w:id="2146894597">
                      <w:marLeft w:val="0"/>
                      <w:marRight w:val="0"/>
                      <w:marTop w:val="0"/>
                      <w:marBottom w:val="0"/>
                      <w:divBdr>
                        <w:top w:val="none" w:sz="0" w:space="0" w:color="auto"/>
                        <w:left w:val="none" w:sz="0" w:space="0" w:color="auto"/>
                        <w:bottom w:val="none" w:sz="0" w:space="0" w:color="auto"/>
                        <w:right w:val="none" w:sz="0" w:space="0" w:color="auto"/>
                      </w:divBdr>
                      <w:divsChild>
                        <w:div w:id="234441236">
                          <w:marLeft w:val="0"/>
                          <w:marRight w:val="0"/>
                          <w:marTop w:val="0"/>
                          <w:marBottom w:val="0"/>
                          <w:divBdr>
                            <w:top w:val="none" w:sz="0" w:space="0" w:color="auto"/>
                            <w:left w:val="none" w:sz="0" w:space="0" w:color="auto"/>
                            <w:bottom w:val="none" w:sz="0" w:space="0" w:color="auto"/>
                            <w:right w:val="none" w:sz="0" w:space="0" w:color="auto"/>
                          </w:divBdr>
                          <w:divsChild>
                            <w:div w:id="812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6764">
                  <w:marLeft w:val="0"/>
                  <w:marRight w:val="0"/>
                  <w:marTop w:val="0"/>
                  <w:marBottom w:val="0"/>
                  <w:divBdr>
                    <w:top w:val="none" w:sz="0" w:space="0" w:color="auto"/>
                    <w:left w:val="none" w:sz="0" w:space="0" w:color="auto"/>
                    <w:bottom w:val="none" w:sz="0" w:space="0" w:color="auto"/>
                    <w:right w:val="none" w:sz="0" w:space="0" w:color="auto"/>
                  </w:divBdr>
                  <w:divsChild>
                    <w:div w:id="47806818">
                      <w:marLeft w:val="0"/>
                      <w:marRight w:val="0"/>
                      <w:marTop w:val="0"/>
                      <w:marBottom w:val="0"/>
                      <w:divBdr>
                        <w:top w:val="none" w:sz="0" w:space="0" w:color="auto"/>
                        <w:left w:val="none" w:sz="0" w:space="0" w:color="auto"/>
                        <w:bottom w:val="none" w:sz="0" w:space="0" w:color="auto"/>
                        <w:right w:val="none" w:sz="0" w:space="0" w:color="auto"/>
                      </w:divBdr>
                      <w:divsChild>
                        <w:div w:id="8473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653575">
      <w:bodyDiv w:val="1"/>
      <w:marLeft w:val="0"/>
      <w:marRight w:val="0"/>
      <w:marTop w:val="0"/>
      <w:marBottom w:val="0"/>
      <w:divBdr>
        <w:top w:val="none" w:sz="0" w:space="0" w:color="auto"/>
        <w:left w:val="none" w:sz="0" w:space="0" w:color="auto"/>
        <w:bottom w:val="none" w:sz="0" w:space="0" w:color="auto"/>
        <w:right w:val="none" w:sz="0" w:space="0" w:color="auto"/>
      </w:divBdr>
    </w:div>
    <w:div w:id="618099257">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1037201912">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44210563">
      <w:bodyDiv w:val="1"/>
      <w:marLeft w:val="0"/>
      <w:marRight w:val="0"/>
      <w:marTop w:val="0"/>
      <w:marBottom w:val="0"/>
      <w:divBdr>
        <w:top w:val="none" w:sz="0" w:space="0" w:color="auto"/>
        <w:left w:val="none" w:sz="0" w:space="0" w:color="auto"/>
        <w:bottom w:val="none" w:sz="0" w:space="0" w:color="auto"/>
        <w:right w:val="none" w:sz="0" w:space="0" w:color="auto"/>
      </w:divBdr>
    </w:div>
    <w:div w:id="207605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98722-AC58-482D-863F-02AB5064C806}">
  <ds:schemaRefs>
    <ds:schemaRef ds:uri="http://schemas.microsoft.com/sharepoint/v3/contenttype/forms"/>
  </ds:schemaRefs>
</ds:datastoreItem>
</file>

<file path=customXml/itemProps2.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9FB073-7E06-4A24-9FCD-6C592F847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0AF24B-9B32-4B74-B313-1F73EBAFA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12</Pages>
  <Words>1413</Words>
  <Characters>8057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9452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Jillian Carson-Jackson</cp:lastModifiedBy>
  <cp:revision>73</cp:revision>
  <cp:lastPrinted>2021-08-28T04:08:00Z</cp:lastPrinted>
  <dcterms:created xsi:type="dcterms:W3CDTF">2021-09-19T03:50:00Z</dcterms:created>
  <dcterms:modified xsi:type="dcterms:W3CDTF">2021-09-20T08:33:00Z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ies>
</file>